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4645F9" w14:textId="62BD3FE4" w:rsidR="0005248B" w:rsidRPr="00B93F1A" w:rsidRDefault="0005248B" w:rsidP="002E1885">
      <w:pPr>
        <w:rPr>
          <w:rFonts w:ascii="Times New Roman" w:hAnsi="Times New Roman" w:cs="Times New Roman"/>
        </w:rPr>
      </w:pPr>
      <w:r w:rsidRPr="00B93F1A">
        <w:rPr>
          <w:rFonts w:ascii="Times New Roman" w:hAnsi="Times New Roman" w:cs="Times New Roman"/>
          <w:b/>
          <w:sz w:val="28"/>
        </w:rPr>
        <w:t>PI:</w:t>
      </w:r>
      <w:r w:rsidRPr="00B93F1A">
        <w:rPr>
          <w:rFonts w:ascii="Times New Roman" w:hAnsi="Times New Roman" w:cs="Times New Roman"/>
          <w:sz w:val="28"/>
        </w:rPr>
        <w:t xml:space="preserve"> </w:t>
      </w:r>
      <w:r w:rsidRPr="00B93F1A">
        <w:rPr>
          <w:rFonts w:ascii="Times New Roman" w:hAnsi="Times New Roman" w:cs="Times New Roman"/>
        </w:rPr>
        <w:t xml:space="preserve">Jonas T. Kaplan &amp; Sarah </w:t>
      </w:r>
      <w:r w:rsidR="000B0454" w:rsidRPr="00B93F1A">
        <w:rPr>
          <w:rFonts w:ascii="Times New Roman" w:hAnsi="Times New Roman" w:cs="Times New Roman"/>
        </w:rPr>
        <w:t xml:space="preserve">I. </w:t>
      </w:r>
      <w:r w:rsidRPr="00B93F1A">
        <w:rPr>
          <w:rFonts w:ascii="Times New Roman" w:hAnsi="Times New Roman" w:cs="Times New Roman"/>
        </w:rPr>
        <w:t>Gimbel</w:t>
      </w:r>
    </w:p>
    <w:p w14:paraId="6D7B54E7" w14:textId="3D5CF873" w:rsidR="0005248B" w:rsidRPr="00B93F1A" w:rsidRDefault="0005248B" w:rsidP="002E1885">
      <w:pPr>
        <w:rPr>
          <w:rFonts w:ascii="Times New Roman" w:hAnsi="Times New Roman" w:cs="Times New Roman"/>
        </w:rPr>
      </w:pPr>
      <w:r w:rsidRPr="00B93F1A">
        <w:rPr>
          <w:rFonts w:ascii="Times New Roman" w:hAnsi="Times New Roman" w:cs="Times New Roman"/>
          <w:b/>
          <w:sz w:val="28"/>
        </w:rPr>
        <w:t>Psychology Education Title:</w:t>
      </w:r>
      <w:r w:rsidRPr="00B93F1A">
        <w:rPr>
          <w:rFonts w:ascii="Times New Roman" w:hAnsi="Times New Roman" w:cs="Times New Roman"/>
          <w:sz w:val="28"/>
        </w:rPr>
        <w:t xml:space="preserve"> </w:t>
      </w:r>
      <w:r w:rsidR="004F5591" w:rsidRPr="00B93F1A">
        <w:rPr>
          <w:rFonts w:ascii="Times New Roman" w:hAnsi="Times New Roman" w:cs="Times New Roman"/>
        </w:rPr>
        <w:t>Learning and Memory</w:t>
      </w:r>
      <w:r w:rsidR="00524182">
        <w:rPr>
          <w:rFonts w:ascii="Times New Roman" w:hAnsi="Times New Roman" w:cs="Times New Roman"/>
        </w:rPr>
        <w:t>: The Remember-Know Task</w:t>
      </w:r>
    </w:p>
    <w:p w14:paraId="467785F0" w14:textId="77777777" w:rsidR="00113944" w:rsidRPr="00B93F1A" w:rsidRDefault="00113944" w:rsidP="002E1885">
      <w:pPr>
        <w:rPr>
          <w:rFonts w:ascii="Times New Roman" w:hAnsi="Times New Roman" w:cs="Times New Roman"/>
          <w:b/>
        </w:rPr>
      </w:pPr>
    </w:p>
    <w:p w14:paraId="56544F43" w14:textId="77777777" w:rsidR="004F6A43" w:rsidRPr="00B93F1A" w:rsidRDefault="004F6A43" w:rsidP="002E1885">
      <w:pPr>
        <w:rPr>
          <w:rFonts w:ascii="Times New Roman" w:hAnsi="Times New Roman" w:cs="Times New Roman"/>
          <w:b/>
          <w:sz w:val="28"/>
        </w:rPr>
      </w:pPr>
      <w:r w:rsidRPr="00B93F1A">
        <w:rPr>
          <w:rFonts w:ascii="Times New Roman" w:hAnsi="Times New Roman" w:cs="Times New Roman"/>
          <w:b/>
          <w:sz w:val="28"/>
        </w:rPr>
        <w:t>Overview</w:t>
      </w:r>
    </w:p>
    <w:p w14:paraId="66C0C6CF" w14:textId="77777777" w:rsidR="009E0A38" w:rsidRPr="00B93F1A" w:rsidRDefault="009E0A38" w:rsidP="002E1885">
      <w:pPr>
        <w:rPr>
          <w:rFonts w:ascii="Times New Roman" w:hAnsi="Times New Roman" w:cs="Times New Roman"/>
        </w:rPr>
      </w:pPr>
    </w:p>
    <w:p w14:paraId="29B33F4D" w14:textId="2D62D35A" w:rsidR="006B4482" w:rsidRPr="006E794E" w:rsidRDefault="00366B18" w:rsidP="00E55488">
      <w:pPr>
        <w:widowControl w:val="0"/>
        <w:autoSpaceDE w:val="0"/>
        <w:autoSpaceDN w:val="0"/>
        <w:adjustRightInd w:val="0"/>
        <w:rPr>
          <w:rFonts w:ascii="Times New Roman" w:hAnsi="Times New Roman" w:cs="Times"/>
        </w:rPr>
      </w:pPr>
      <w:r w:rsidRPr="006E794E">
        <w:rPr>
          <w:rFonts w:ascii="Times New Roman" w:hAnsi="Times New Roman" w:cs="Times"/>
        </w:rPr>
        <w:t>Our experience of memory is varied and complex</w:t>
      </w:r>
      <w:r w:rsidR="00B7506C">
        <w:rPr>
          <w:rFonts w:ascii="Times New Roman" w:hAnsi="Times New Roman" w:cs="Times"/>
        </w:rPr>
        <w:t>. S</w:t>
      </w:r>
      <w:r w:rsidRPr="006E794E">
        <w:rPr>
          <w:rFonts w:ascii="Times New Roman" w:hAnsi="Times New Roman" w:cs="Times"/>
        </w:rPr>
        <w:t>ometimes we remember events in vivid detail, while other times we may only have a vague sense of familiarity</w:t>
      </w:r>
      <w:r w:rsidR="0051388A" w:rsidRPr="006E794E">
        <w:rPr>
          <w:rFonts w:ascii="Times New Roman" w:hAnsi="Times New Roman" w:cs="Times"/>
        </w:rPr>
        <w:t>.</w:t>
      </w:r>
      <w:r w:rsidR="006B4482" w:rsidRPr="006E794E">
        <w:rPr>
          <w:rFonts w:ascii="Times New Roman" w:hAnsi="Times New Roman" w:cs="Times"/>
        </w:rPr>
        <w:t xml:space="preserve"> </w:t>
      </w:r>
      <w:r w:rsidRPr="006E794E">
        <w:rPr>
          <w:rFonts w:ascii="Times New Roman" w:hAnsi="Times New Roman" w:cs="Times"/>
        </w:rPr>
        <w:t>Memory researchers have made a distinction between memories that are</w:t>
      </w:r>
      <w:r w:rsidR="006B4482" w:rsidRPr="006E794E">
        <w:rPr>
          <w:rFonts w:ascii="Times New Roman" w:hAnsi="Times New Roman" w:cs="Times"/>
        </w:rPr>
        <w:t xml:space="preserve"> </w:t>
      </w:r>
      <w:r w:rsidR="0024714D" w:rsidRPr="006E794E">
        <w:rPr>
          <w:rFonts w:ascii="Times New Roman" w:hAnsi="Times New Roman" w:cs="Times"/>
        </w:rPr>
        <w:t xml:space="preserve">“recollected” </w:t>
      </w:r>
      <w:r w:rsidRPr="006E794E">
        <w:rPr>
          <w:rFonts w:ascii="Times New Roman" w:hAnsi="Times New Roman" w:cs="Times"/>
        </w:rPr>
        <w:t>versus those that are</w:t>
      </w:r>
      <w:r w:rsidR="0024714D" w:rsidRPr="006E794E">
        <w:rPr>
          <w:rFonts w:ascii="Times New Roman" w:hAnsi="Times New Roman" w:cs="Times"/>
        </w:rPr>
        <w:t xml:space="preserve"> “familiar</w:t>
      </w:r>
      <w:r w:rsidR="000C61E3">
        <w:rPr>
          <w:rFonts w:ascii="Times New Roman" w:hAnsi="Times New Roman" w:cs="Times"/>
        </w:rPr>
        <w:t>.</w:t>
      </w:r>
      <w:r w:rsidR="006E794E">
        <w:rPr>
          <w:rFonts w:ascii="Times New Roman" w:hAnsi="Times New Roman" w:cs="Times"/>
        </w:rPr>
        <w:t>”</w:t>
      </w:r>
      <w:r w:rsidR="000C61E3">
        <w:rPr>
          <w:rFonts w:ascii="Times New Roman" w:hAnsi="Times New Roman" w:cs="Times"/>
        </w:rPr>
        <w:t xml:space="preserve"> </w:t>
      </w:r>
      <w:r w:rsidR="0051388A" w:rsidRPr="006E794E">
        <w:rPr>
          <w:rFonts w:ascii="Times New Roman" w:hAnsi="Times New Roman" w:cs="Times"/>
        </w:rPr>
        <w:t>A recollected item is one that is not only remembered, but carries with it details of the time at which it was learned</w:t>
      </w:r>
      <w:r w:rsidRPr="006E794E">
        <w:rPr>
          <w:rFonts w:ascii="Times New Roman" w:hAnsi="Times New Roman" w:cs="Times"/>
        </w:rPr>
        <w:t xml:space="preserve"> or encoded. </w:t>
      </w:r>
      <w:r w:rsidR="0024714D" w:rsidRPr="006E794E">
        <w:rPr>
          <w:rFonts w:ascii="Times New Roman" w:hAnsi="Times New Roman" w:cs="Times"/>
        </w:rPr>
        <w:t xml:space="preserve">Like a recollected item, a familiar item is also remembered, but is void of any details about the circumstances surrounding its encoding. </w:t>
      </w:r>
      <w:r w:rsidR="006B4482" w:rsidRPr="006E794E">
        <w:rPr>
          <w:rFonts w:ascii="Times New Roman" w:hAnsi="Times New Roman" w:cs="Times"/>
        </w:rPr>
        <w:t>Many studies of recollection and familiarity have focused on the medial temporal lobe (MTL), specifically the hippocampus, since its involvement in memory encoding, conso</w:t>
      </w:r>
      <w:r w:rsidR="00B7506C">
        <w:rPr>
          <w:rFonts w:ascii="Times New Roman" w:hAnsi="Times New Roman" w:cs="Times"/>
        </w:rPr>
        <w:t>lidation, and retrieval is well-</w:t>
      </w:r>
      <w:r w:rsidR="006B4482" w:rsidRPr="006E794E">
        <w:rPr>
          <w:rFonts w:ascii="Times New Roman" w:hAnsi="Times New Roman" w:cs="Times"/>
        </w:rPr>
        <w:t xml:space="preserve">known </w:t>
      </w:r>
      <w:r w:rsidR="00B7506C">
        <w:rPr>
          <w:rFonts w:ascii="Times New Roman" w:hAnsi="Times New Roman" w:cs="Times"/>
        </w:rPr>
        <w:t>and well-</w:t>
      </w:r>
      <w:r w:rsidR="0024714D" w:rsidRPr="006E794E">
        <w:rPr>
          <w:rFonts w:ascii="Times New Roman" w:hAnsi="Times New Roman" w:cs="Times"/>
        </w:rPr>
        <w:t>studied</w:t>
      </w:r>
      <w:r w:rsidR="006B4482" w:rsidRPr="006E794E">
        <w:rPr>
          <w:rFonts w:ascii="Times New Roman" w:hAnsi="Times New Roman" w:cs="Times"/>
        </w:rPr>
        <w:t>.</w:t>
      </w:r>
      <w:r w:rsidR="003804D8">
        <w:rPr>
          <w:rFonts w:ascii="Times New Roman" w:hAnsi="Times New Roman" w:cs="Times"/>
        </w:rPr>
        <w:fldChar w:fldCharType="begin">
          <w:fldData xml:space="preserve">PEVuZE5vdGU+PENpdGU+PEF1dGhvcj5CYXlsZXk8L0F1dGhvcj48WWVhcj4yMDA1PC9ZZWFyPjxS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==
</w:fldData>
        </w:fldChar>
      </w:r>
      <w:r w:rsidR="003804D8">
        <w:rPr>
          <w:rFonts w:ascii="Times New Roman" w:hAnsi="Times New Roman" w:cs="Times"/>
        </w:rPr>
        <w:instrText xml:space="preserve"> ADDIN EN.CITE </w:instrText>
      </w:r>
      <w:r w:rsidR="003804D8">
        <w:rPr>
          <w:rFonts w:ascii="Times New Roman" w:hAnsi="Times New Roman" w:cs="Times"/>
        </w:rPr>
        <w:fldChar w:fldCharType="begin">
          <w:fldData xml:space="preserve">PEVuZE5vdGU+PENpdGU+PEF1dGhvcj5CYXlsZXk8L0F1dGhvcj48WWVhcj4yMDA1PC9ZZWFyPjxS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==
</w:fldData>
        </w:fldChar>
      </w:r>
      <w:r w:rsidR="003804D8">
        <w:rPr>
          <w:rFonts w:ascii="Times New Roman" w:hAnsi="Times New Roman" w:cs="Times"/>
        </w:rPr>
        <w:instrText xml:space="preserve"> ADDIN EN.CITE.DATA </w:instrText>
      </w:r>
      <w:r w:rsidR="003804D8">
        <w:rPr>
          <w:rFonts w:ascii="Times New Roman" w:hAnsi="Times New Roman" w:cs="Times"/>
        </w:rPr>
      </w:r>
      <w:r w:rsidR="003804D8">
        <w:rPr>
          <w:rFonts w:ascii="Times New Roman" w:hAnsi="Times New Roman" w:cs="Times"/>
        </w:rPr>
        <w:fldChar w:fldCharType="end"/>
      </w:r>
      <w:r w:rsidR="003804D8">
        <w:rPr>
          <w:rFonts w:ascii="Times New Roman" w:hAnsi="Times New Roman" w:cs="Times"/>
        </w:rPr>
      </w:r>
      <w:r w:rsidR="003804D8">
        <w:rPr>
          <w:rFonts w:ascii="Times New Roman" w:hAnsi="Times New Roman" w:cs="Times"/>
        </w:rPr>
        <w:fldChar w:fldCharType="separate"/>
      </w:r>
      <w:r w:rsidR="003804D8" w:rsidRPr="00116877">
        <w:rPr>
          <w:rFonts w:ascii="Times New Roman" w:hAnsi="Times New Roman" w:cs="Times"/>
          <w:noProof/>
          <w:vertAlign w:val="superscript"/>
        </w:rPr>
        <w:t>1-3</w:t>
      </w:r>
      <w:r w:rsidR="003804D8">
        <w:rPr>
          <w:rFonts w:ascii="Times New Roman" w:hAnsi="Times New Roman" w:cs="Times"/>
        </w:rPr>
        <w:fldChar w:fldCharType="end"/>
      </w:r>
      <w:r w:rsidR="006B4482" w:rsidRPr="006E794E">
        <w:rPr>
          <w:rFonts w:ascii="Times New Roman" w:hAnsi="Times New Roman" w:cs="Times"/>
        </w:rPr>
        <w:t xml:space="preserve"> </w:t>
      </w:r>
    </w:p>
    <w:p w14:paraId="52111D80" w14:textId="77777777" w:rsidR="002E1885" w:rsidRDefault="002E1885" w:rsidP="00E55488">
      <w:pPr>
        <w:widowControl w:val="0"/>
        <w:autoSpaceDE w:val="0"/>
        <w:autoSpaceDN w:val="0"/>
        <w:adjustRightInd w:val="0"/>
        <w:rPr>
          <w:rFonts w:ascii="Times New Roman" w:hAnsi="Times New Roman" w:cs="Times"/>
        </w:rPr>
      </w:pPr>
    </w:p>
    <w:p w14:paraId="0B06DB8D" w14:textId="5D09D9A9" w:rsidR="00CD43DB" w:rsidRPr="006E794E" w:rsidRDefault="00B7506C" w:rsidP="00E55488">
      <w:pPr>
        <w:widowControl w:val="0"/>
        <w:autoSpaceDE w:val="0"/>
        <w:autoSpaceDN w:val="0"/>
        <w:adjustRightInd w:val="0"/>
        <w:rPr>
          <w:rFonts w:ascii="Times New Roman" w:hAnsi="Times New Roman" w:cs="Times"/>
        </w:rPr>
      </w:pPr>
      <w:r>
        <w:rPr>
          <w:rFonts w:ascii="Times New Roman" w:hAnsi="Times New Roman" w:cs="Times"/>
        </w:rPr>
        <w:t>This video</w:t>
      </w:r>
      <w:r w:rsidR="00CD43DB" w:rsidRPr="006E794E">
        <w:rPr>
          <w:rFonts w:ascii="Times New Roman" w:hAnsi="Times New Roman" w:cs="Times"/>
        </w:rPr>
        <w:t xml:space="preserve"> show</w:t>
      </w:r>
      <w:r>
        <w:rPr>
          <w:rFonts w:ascii="Times New Roman" w:hAnsi="Times New Roman" w:cs="Times"/>
        </w:rPr>
        <w:t>s</w:t>
      </w:r>
      <w:r w:rsidR="00CD43DB" w:rsidRPr="006E794E">
        <w:rPr>
          <w:rFonts w:ascii="Times New Roman" w:hAnsi="Times New Roman" w:cs="Times"/>
        </w:rPr>
        <w:t xml:space="preserve"> how to administer the Remember-Know task</w:t>
      </w:r>
      <w:r w:rsidR="00116877">
        <w:rPr>
          <w:rFonts w:ascii="Times New Roman" w:hAnsi="Times New Roman" w:cs="Times"/>
        </w:rPr>
        <w:fldChar w:fldCharType="begin"/>
      </w:r>
      <w:r w:rsidR="00116877">
        <w:rPr>
          <w:rFonts w:ascii="Times New Roman" w:hAnsi="Times New Roman" w:cs="Times"/>
        </w:rPr>
        <w:instrText xml:space="preserve"> ADDIN EN.CITE &lt;EndNote&gt;&lt;Cite&gt;&lt;Author&gt;Yonelinas&lt;/Author&gt;&lt;Year&gt;2001&lt;/Year&gt;&lt;RecNum&gt;17&lt;/RecNum&gt;&lt;DisplayText&gt;&lt;style face="superscript"&gt;4&lt;/style&gt;&lt;/DisplayText&gt;&lt;record&gt;&lt;rec-number&gt;17&lt;/rec-number&gt;&lt;foreign-keys&gt;&lt;key app="EN" db-id="9pdw9pzz8zr5peet2e4v0sv0pweef0zpvs95" timestamp="1437593506"&gt;17&lt;/key&gt;&lt;/foreign-keys&gt;&lt;ref-type name="Journal Article"&gt;17&lt;/ref-type&gt;&lt;contributors&gt;&lt;authors&gt;&lt;author&gt;Yonelinas, A. P.&lt;/author&gt;&lt;/authors&gt;&lt;/contributors&gt;&lt;auth-address&gt;Department of Psychology, University of California, Davis, CA 95616, USA. apyonelinas@ucdavis.edu&lt;/auth-address&gt;&lt;titles&gt;&lt;title&gt;Components of episodic memory: the contribution of recollection and familiarity&lt;/title&gt;&lt;secondary-title&gt;Philos Trans R Soc Lond B Biol Sci&lt;/secondary-title&gt;&lt;/titles&gt;&lt;periodical&gt;&lt;full-title&gt;Philos Trans R Soc Lond B Biol Sci&lt;/full-title&gt;&lt;/periodical&gt;&lt;pages&gt;1363-74&lt;/pages&gt;&lt;volume&gt;356&lt;/volume&gt;&lt;number&gt;1413&lt;/number&gt;&lt;keywords&gt;&lt;keyword&gt;Humans&lt;/keyword&gt;&lt;keyword&gt;Mental Recall/*physiology&lt;/keyword&gt;&lt;keyword&gt;*Models, Psychological&lt;/keyword&gt;&lt;keyword&gt;Recognition (Psychology)/*physiology&lt;/keyword&gt;&lt;/keywords&gt;&lt;dates&gt;&lt;year&gt;2001&lt;/year&gt;&lt;pub-dates&gt;&lt;date&gt;Sep 29&lt;/date&gt;&lt;/pub-dates&gt;&lt;/dates&gt;&lt;isbn&gt;0962-8436 (Print)&amp;#xD;0962-8436 (Linking)&lt;/isbn&gt;&lt;accession-num&gt;11571028&lt;/accession-num&gt;&lt;urls&gt;&lt;related-urls&gt;&lt;url&gt;http://www.ncbi.nlm.nih.gov/pubmed/11571028&lt;/url&gt;&lt;/related-urls&gt;&lt;/urls&gt;&lt;custom2&gt;1088520&lt;/custom2&gt;&lt;electronic-resource-num&gt;10.1098/rstb.2001.0939&lt;/electronic-resource-num&gt;&lt;/record&gt;&lt;/Cite&gt;&lt;/EndNote&gt;</w:instrText>
      </w:r>
      <w:r w:rsidR="00116877">
        <w:rPr>
          <w:rFonts w:ascii="Times New Roman" w:hAnsi="Times New Roman" w:cs="Times"/>
        </w:rPr>
        <w:fldChar w:fldCharType="separate"/>
      </w:r>
      <w:r w:rsidR="00116877" w:rsidRPr="00116877">
        <w:rPr>
          <w:rFonts w:ascii="Times New Roman" w:hAnsi="Times New Roman" w:cs="Times"/>
          <w:noProof/>
          <w:vertAlign w:val="superscript"/>
        </w:rPr>
        <w:t>4</w:t>
      </w:r>
      <w:r w:rsidR="00116877">
        <w:rPr>
          <w:rFonts w:ascii="Times New Roman" w:hAnsi="Times New Roman" w:cs="Times"/>
        </w:rPr>
        <w:fldChar w:fldCharType="end"/>
      </w:r>
      <w:r w:rsidR="00116877">
        <w:rPr>
          <w:rFonts w:ascii="Times New Roman" w:hAnsi="Times New Roman"/>
        </w:rPr>
        <w:t xml:space="preserve"> </w:t>
      </w:r>
      <w:r w:rsidR="00CD43DB" w:rsidRPr="006E794E">
        <w:rPr>
          <w:rFonts w:ascii="Times New Roman" w:hAnsi="Times New Roman" w:cs="Times"/>
        </w:rPr>
        <w:t>to compare brain activation in these two types of memo</w:t>
      </w:r>
      <w:r w:rsidR="00195EAA">
        <w:rPr>
          <w:rFonts w:ascii="Times New Roman" w:hAnsi="Times New Roman" w:cs="Times"/>
        </w:rPr>
        <w:t xml:space="preserve">ry retrieval. In this context, </w:t>
      </w:r>
      <w:r w:rsidR="00195EAA" w:rsidRPr="00195EAA">
        <w:rPr>
          <w:rFonts w:ascii="Times New Roman" w:hAnsi="Times New Roman" w:cs="Times"/>
          <w:i/>
        </w:rPr>
        <w:t>remember</w:t>
      </w:r>
      <w:r w:rsidR="00CD43DB" w:rsidRPr="006E794E">
        <w:rPr>
          <w:rFonts w:ascii="Times New Roman" w:hAnsi="Times New Roman" w:cs="Times"/>
        </w:rPr>
        <w:t xml:space="preserve"> is another term for </w:t>
      </w:r>
      <w:r w:rsidR="00195EAA">
        <w:rPr>
          <w:rFonts w:ascii="Times New Roman" w:hAnsi="Times New Roman" w:cs="Times"/>
        </w:rPr>
        <w:t xml:space="preserve">recollection, while </w:t>
      </w:r>
      <w:r w:rsidR="00195EAA" w:rsidRPr="00195EAA">
        <w:rPr>
          <w:rFonts w:ascii="Times New Roman" w:hAnsi="Times New Roman" w:cs="Times"/>
          <w:i/>
        </w:rPr>
        <w:t>know</w:t>
      </w:r>
      <w:r w:rsidR="00CD43DB" w:rsidRPr="006E794E">
        <w:rPr>
          <w:rFonts w:ascii="Times New Roman" w:hAnsi="Times New Roman" w:cs="Times"/>
        </w:rPr>
        <w:t xml:space="preserve"> refers to memories that are familiar but not explicitly recollected. In this version of the Remember-Know task, participants are exposed to a series of color images, and asked to remember what they see. Inside an fMRI scanner, they will be exposed to both images that were studied and to novel images, and they will make a “remember</w:t>
      </w:r>
      <w:r w:rsidR="006E794E">
        <w:rPr>
          <w:rFonts w:ascii="Times New Roman" w:hAnsi="Times New Roman" w:cs="Times"/>
        </w:rPr>
        <w:t>,</w:t>
      </w:r>
      <w:r w:rsidR="00CD43DB" w:rsidRPr="006E794E">
        <w:rPr>
          <w:rFonts w:ascii="Times New Roman" w:hAnsi="Times New Roman" w:cs="Times"/>
        </w:rPr>
        <w:t>” “know</w:t>
      </w:r>
      <w:r w:rsidR="006E794E">
        <w:rPr>
          <w:rFonts w:ascii="Times New Roman" w:hAnsi="Times New Roman" w:cs="Times"/>
        </w:rPr>
        <w:t>,</w:t>
      </w:r>
      <w:r w:rsidR="00CD43DB" w:rsidRPr="006E794E">
        <w:rPr>
          <w:rFonts w:ascii="Times New Roman" w:hAnsi="Times New Roman" w:cs="Times"/>
        </w:rPr>
        <w:t xml:space="preserve">” </w:t>
      </w:r>
      <w:r w:rsidR="006E794E">
        <w:rPr>
          <w:rFonts w:ascii="Times New Roman" w:hAnsi="Times New Roman" w:cs="Times"/>
        </w:rPr>
        <w:t xml:space="preserve">or “new” </w:t>
      </w:r>
      <w:r w:rsidR="00CD43DB" w:rsidRPr="006E794E">
        <w:rPr>
          <w:rFonts w:ascii="Times New Roman" w:hAnsi="Times New Roman" w:cs="Times"/>
        </w:rPr>
        <w:t xml:space="preserve">judgment about each image, indicating what kind of memory they have for that item. Following the scan, whole brain and hippocampal activity will be examined to determine differential activity related to recollection and familiarity. This study is based on a study performed by Gimbel </w:t>
      </w:r>
      <w:r w:rsidR="003804D8">
        <w:rPr>
          <w:rFonts w:ascii="Times New Roman" w:hAnsi="Times New Roman" w:cs="Times"/>
        </w:rPr>
        <w:t>and</w:t>
      </w:r>
      <w:r w:rsidR="00CD43DB" w:rsidRPr="006E794E">
        <w:rPr>
          <w:rFonts w:ascii="Times New Roman" w:hAnsi="Times New Roman" w:cs="Times"/>
        </w:rPr>
        <w:t xml:space="preserve"> Brewer</w:t>
      </w:r>
      <w:r w:rsidR="00116877" w:rsidRPr="00116877">
        <w:rPr>
          <w:rFonts w:ascii="Times New Roman" w:hAnsi="Times New Roman" w:cs="Times"/>
        </w:rPr>
        <w:t>.</w:t>
      </w:r>
      <w:r w:rsidR="003804D8">
        <w:rPr>
          <w:rFonts w:ascii="Times New Roman" w:hAnsi="Times New Roman" w:cs="Times"/>
        </w:rPr>
        <w:fldChar w:fldCharType="begin"/>
      </w:r>
      <w:r w:rsidR="003804D8">
        <w:rPr>
          <w:rFonts w:ascii="Times New Roman" w:hAnsi="Times New Roman" w:cs="Times"/>
        </w:rPr>
        <w:instrText xml:space="preserve"> ADDIN EN.CITE &lt;EndNote&gt;&lt;Cite&gt;&lt;Author&gt;Gimbel&lt;/Author&gt;&lt;Year&gt;2011&lt;/Year&gt;&lt;RecNum&gt;15&lt;/RecNum&gt;&lt;DisplayText&gt;&lt;style face="superscript"&gt;5&lt;/style&gt;&lt;/DisplayText&gt;&lt;record&gt;&lt;rec-number&gt;15&lt;/rec-number&gt;&lt;foreign-keys&gt;&lt;key app="EN" db-id="9pdw9pzz8zr5peet2e4v0sv0pweef0zpvs95" timestamp="1437593474"&gt;15&lt;/key&gt;&lt;/foreign-keys&gt;&lt;ref-type name="Journal Article"&gt;17&lt;/ref-type&gt;&lt;contributors&gt;&lt;authors&gt;&lt;author&gt;Gimbel, S. I.&lt;/author&gt;&lt;author&gt;Brewer, J. B.&lt;/author&gt;&lt;/authors&gt;&lt;/contributors&gt;&lt;auth-address&gt;Department of Neurosciences, University of California, San Diego, 9500 Gilman Drive, La Jolla, California, USA, 92093.&lt;/auth-address&gt;&lt;titles&gt;&lt;title&gt;Reaction time, memory strength, and fMRI activity during memory retrieval: Hippocampus and default network are differentially responsive during recollection and familiarity judgments&lt;/title&gt;&lt;secondary-title&gt;Cogn Neurosci&lt;/secondary-title&gt;&lt;/titles&gt;&lt;periodical&gt;&lt;full-title&gt;Cogn Neurosci&lt;/full-title&gt;&lt;/periodical&gt;&lt;pages&gt;19-23&lt;/pages&gt;&lt;volume&gt;2&lt;/volume&gt;&lt;number&gt;1&lt;/number&gt;&lt;dates&gt;&lt;year&gt;2011&lt;/year&gt;&lt;pub-dates&gt;&lt;date&gt;Mar&lt;/date&gt;&lt;/pub-dates&gt;&lt;/dates&gt;&lt;isbn&gt;1758-8936 (Electronic)&amp;#xD;1758-8928 (Linking)&lt;/isbn&gt;&lt;accession-num&gt;21278912&lt;/accession-num&gt;&lt;urls&gt;&lt;related-urls&gt;&lt;url&gt;http://www.ncbi.nlm.nih.gov/pubmed/21278912&lt;/url&gt;&lt;/related-urls&gt;&lt;/urls&gt;&lt;custom2&gt;3026441&lt;/custom2&gt;&lt;electronic-resource-num&gt;10.1080/17588928.2010.513770&lt;/electronic-resource-num&gt;&lt;/record&gt;&lt;/Cite&gt;&lt;/EndNote&gt;</w:instrText>
      </w:r>
      <w:r w:rsidR="003804D8">
        <w:rPr>
          <w:rFonts w:ascii="Times New Roman" w:hAnsi="Times New Roman" w:cs="Times"/>
        </w:rPr>
        <w:fldChar w:fldCharType="separate"/>
      </w:r>
      <w:r w:rsidR="003804D8" w:rsidRPr="00116877">
        <w:rPr>
          <w:rFonts w:ascii="Times New Roman" w:hAnsi="Times New Roman" w:cs="Times"/>
          <w:noProof/>
          <w:vertAlign w:val="superscript"/>
        </w:rPr>
        <w:t>5</w:t>
      </w:r>
      <w:r w:rsidR="003804D8">
        <w:rPr>
          <w:rFonts w:ascii="Times New Roman" w:hAnsi="Times New Roman" w:cs="Times"/>
        </w:rPr>
        <w:fldChar w:fldCharType="end"/>
      </w:r>
    </w:p>
    <w:p w14:paraId="75A58C3E" w14:textId="77777777" w:rsidR="002E1885" w:rsidRDefault="002E1885" w:rsidP="002E1885">
      <w:pPr>
        <w:rPr>
          <w:rFonts w:ascii="Times New Roman" w:hAnsi="Times New Roman" w:cs="Times New Roman"/>
          <w:b/>
          <w:sz w:val="28"/>
        </w:rPr>
      </w:pPr>
    </w:p>
    <w:p w14:paraId="0AB1B259" w14:textId="0BAEDB66" w:rsidR="00113944" w:rsidRPr="00B93F1A" w:rsidRDefault="004C7D04" w:rsidP="002E1885">
      <w:pPr>
        <w:rPr>
          <w:rFonts w:ascii="Times New Roman" w:hAnsi="Times New Roman" w:cs="Times New Roman"/>
          <w:b/>
          <w:sz w:val="28"/>
        </w:rPr>
      </w:pPr>
      <w:r w:rsidRPr="00B93F1A">
        <w:rPr>
          <w:rFonts w:ascii="Times New Roman" w:hAnsi="Times New Roman" w:cs="Times New Roman"/>
          <w:b/>
          <w:sz w:val="28"/>
        </w:rPr>
        <w:t>Procedure</w:t>
      </w:r>
    </w:p>
    <w:p w14:paraId="47A6D7AF" w14:textId="77777777" w:rsidR="004F6A43" w:rsidRPr="000C61E3" w:rsidRDefault="004F6A43">
      <w:pPr>
        <w:rPr>
          <w:rFonts w:ascii="Times New Roman" w:hAnsi="Times New Roman" w:cs="Times New Roman"/>
          <w:b/>
        </w:rPr>
      </w:pPr>
    </w:p>
    <w:p w14:paraId="0977F962" w14:textId="4DC634D1" w:rsidR="005467AC" w:rsidRPr="000C61E3" w:rsidRDefault="00024CAA" w:rsidP="00E55488">
      <w:pPr>
        <w:pStyle w:val="ListParagraph"/>
        <w:numPr>
          <w:ilvl w:val="0"/>
          <w:numId w:val="5"/>
        </w:numPr>
        <w:spacing w:after="0" w:line="240" w:lineRule="auto"/>
        <w:rPr>
          <w:rFonts w:ascii="Times New Roman" w:hAnsi="Times New Roman" w:cs="Times New Roman"/>
          <w:sz w:val="24"/>
          <w:szCs w:val="24"/>
        </w:rPr>
      </w:pPr>
      <w:r w:rsidRPr="000C61E3">
        <w:rPr>
          <w:rFonts w:ascii="Times New Roman" w:hAnsi="Times New Roman" w:cs="Times New Roman"/>
          <w:sz w:val="24"/>
          <w:szCs w:val="24"/>
        </w:rPr>
        <w:t>Participant Recruitment</w:t>
      </w:r>
    </w:p>
    <w:p w14:paraId="47E5250B" w14:textId="77777777" w:rsidR="005A3272" w:rsidRPr="000C61E3" w:rsidRDefault="005A3272" w:rsidP="00E55488">
      <w:pPr>
        <w:pStyle w:val="ListParagraph"/>
        <w:spacing w:after="0" w:line="240" w:lineRule="auto"/>
        <w:ind w:left="360"/>
        <w:rPr>
          <w:rFonts w:ascii="Times New Roman" w:hAnsi="Times New Roman" w:cs="Times New Roman"/>
          <w:sz w:val="24"/>
          <w:szCs w:val="24"/>
        </w:rPr>
      </w:pPr>
    </w:p>
    <w:p w14:paraId="35C472C7" w14:textId="608070B1" w:rsidR="005467AC" w:rsidRPr="000C61E3" w:rsidRDefault="00DB5ADE" w:rsidP="00E55488">
      <w:pPr>
        <w:pStyle w:val="ListParagraph"/>
        <w:numPr>
          <w:ilvl w:val="1"/>
          <w:numId w:val="5"/>
        </w:numPr>
        <w:spacing w:after="0" w:line="240" w:lineRule="auto"/>
        <w:rPr>
          <w:rFonts w:ascii="Times New Roman" w:hAnsi="Times New Roman" w:cs="Times New Roman"/>
          <w:sz w:val="24"/>
          <w:szCs w:val="24"/>
        </w:rPr>
      </w:pPr>
      <w:r w:rsidRPr="000C61E3">
        <w:rPr>
          <w:rFonts w:ascii="Times New Roman" w:hAnsi="Times New Roman" w:cs="Times New Roman"/>
          <w:sz w:val="24"/>
          <w:szCs w:val="24"/>
        </w:rPr>
        <w:t xml:space="preserve">Recruit </w:t>
      </w:r>
      <w:r w:rsidR="002E1885">
        <w:rPr>
          <w:rFonts w:ascii="Times New Roman" w:hAnsi="Times New Roman" w:cs="Times New Roman"/>
          <w:sz w:val="24"/>
          <w:szCs w:val="24"/>
        </w:rPr>
        <w:t>20</w:t>
      </w:r>
      <w:r w:rsidR="002E1885" w:rsidRPr="000C61E3">
        <w:rPr>
          <w:rFonts w:ascii="Times New Roman" w:hAnsi="Times New Roman" w:cs="Times New Roman"/>
          <w:sz w:val="24"/>
          <w:szCs w:val="24"/>
        </w:rPr>
        <w:t xml:space="preserve"> </w:t>
      </w:r>
      <w:r w:rsidR="005A3272" w:rsidRPr="000C61E3">
        <w:rPr>
          <w:rFonts w:ascii="Times New Roman" w:hAnsi="Times New Roman" w:cs="Times New Roman"/>
          <w:sz w:val="24"/>
          <w:szCs w:val="24"/>
        </w:rPr>
        <w:t>participants</w:t>
      </w:r>
      <w:r w:rsidRPr="000C61E3">
        <w:rPr>
          <w:rFonts w:ascii="Times New Roman" w:hAnsi="Times New Roman" w:cs="Times New Roman"/>
          <w:sz w:val="24"/>
          <w:szCs w:val="24"/>
        </w:rPr>
        <w:t xml:space="preserve">. </w:t>
      </w:r>
    </w:p>
    <w:p w14:paraId="51492EE7" w14:textId="77777777" w:rsidR="00024CAA" w:rsidRPr="00B7506C" w:rsidRDefault="00024CAA" w:rsidP="00E55488">
      <w:pPr>
        <w:pStyle w:val="ListParagraph"/>
        <w:spacing w:after="0" w:line="240" w:lineRule="auto"/>
        <w:ind w:left="792"/>
        <w:rPr>
          <w:rFonts w:ascii="Times New Roman" w:hAnsi="Times New Roman" w:cs="Times New Roman"/>
          <w:sz w:val="24"/>
          <w:szCs w:val="24"/>
        </w:rPr>
      </w:pPr>
    </w:p>
    <w:p w14:paraId="3CCAFF26" w14:textId="00A545F2" w:rsidR="005A3272" w:rsidRPr="00B7506C" w:rsidRDefault="005A3272"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Part</w:t>
      </w:r>
      <w:r w:rsidR="00B7506C" w:rsidRPr="00B7506C">
        <w:rPr>
          <w:rFonts w:ascii="Times New Roman" w:hAnsi="Times New Roman" w:cs="Times New Roman"/>
          <w:sz w:val="24"/>
          <w:szCs w:val="24"/>
        </w:rPr>
        <w:t>icipants should be right-</w:t>
      </w:r>
      <w:r w:rsidR="00AD16CB" w:rsidRPr="00B7506C">
        <w:rPr>
          <w:rFonts w:ascii="Times New Roman" w:hAnsi="Times New Roman" w:cs="Times New Roman"/>
          <w:sz w:val="24"/>
          <w:szCs w:val="24"/>
        </w:rPr>
        <w:t>handed and</w:t>
      </w:r>
      <w:r w:rsidRPr="00B7506C">
        <w:rPr>
          <w:rFonts w:ascii="Times New Roman" w:hAnsi="Times New Roman" w:cs="Times New Roman"/>
          <w:sz w:val="24"/>
          <w:szCs w:val="24"/>
        </w:rPr>
        <w:t xml:space="preserve"> have no history of neurological or psychological disorders.</w:t>
      </w:r>
    </w:p>
    <w:p w14:paraId="209CA7DE" w14:textId="77777777" w:rsidR="00AD16CB" w:rsidRPr="00B7506C" w:rsidRDefault="00AD16CB" w:rsidP="002E1885">
      <w:pPr>
        <w:rPr>
          <w:rFonts w:ascii="Times New Roman" w:hAnsi="Times New Roman" w:cs="Times New Roman"/>
        </w:rPr>
      </w:pPr>
    </w:p>
    <w:p w14:paraId="50464D31" w14:textId="35C40A3B" w:rsidR="00AD16CB" w:rsidRPr="00B7506C" w:rsidRDefault="00AD16CB"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 Participants </w:t>
      </w:r>
      <w:r w:rsidR="00B7506C">
        <w:rPr>
          <w:rFonts w:ascii="Times New Roman" w:hAnsi="Times New Roman"/>
          <w:sz w:val="24"/>
          <w:szCs w:val="24"/>
        </w:rPr>
        <w:t>should have normal or corrected-to-</w:t>
      </w:r>
      <w:r w:rsidRPr="00B7506C">
        <w:rPr>
          <w:rFonts w:ascii="Times New Roman" w:hAnsi="Times New Roman"/>
          <w:sz w:val="24"/>
          <w:szCs w:val="24"/>
        </w:rPr>
        <w:t>normal vision to ensure that they will be able to see the visual cues properly</w:t>
      </w:r>
      <w:r w:rsidR="002E1885">
        <w:rPr>
          <w:rFonts w:ascii="Times New Roman" w:hAnsi="Times New Roman"/>
          <w:sz w:val="24"/>
          <w:szCs w:val="24"/>
        </w:rPr>
        <w:t>.</w:t>
      </w:r>
    </w:p>
    <w:p w14:paraId="340C2DA3" w14:textId="77777777" w:rsidR="00AD16CB" w:rsidRPr="00B7506C" w:rsidRDefault="00AD16CB" w:rsidP="002E1885">
      <w:pPr>
        <w:rPr>
          <w:rFonts w:ascii="Times New Roman" w:hAnsi="Times New Roman"/>
        </w:rPr>
      </w:pPr>
    </w:p>
    <w:p w14:paraId="523FA213" w14:textId="77777777" w:rsidR="00AD16CB" w:rsidRPr="00B7506C" w:rsidRDefault="00AD16CB"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Participants should not have metal in their body. This is an important safety requirement due to the high magnetic field involved in fMRI. </w:t>
      </w:r>
    </w:p>
    <w:p w14:paraId="34D2B8EA" w14:textId="77777777" w:rsidR="00AD16CB" w:rsidRPr="00B7506C" w:rsidRDefault="00AD16CB" w:rsidP="002E1885">
      <w:pPr>
        <w:rPr>
          <w:rFonts w:ascii="Times New Roman" w:hAnsi="Times New Roman"/>
        </w:rPr>
      </w:pPr>
    </w:p>
    <w:p w14:paraId="456DCEA0" w14:textId="6B36E40E" w:rsidR="00AD16CB" w:rsidRPr="00B7506C"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sz w:val="24"/>
          <w:szCs w:val="24"/>
        </w:rPr>
        <w:t>Participants should not suffer from claustrophobia, since the fMRI requires lying in the small space of the scanner bore</w:t>
      </w:r>
      <w:r w:rsidR="00B7506C">
        <w:rPr>
          <w:rFonts w:ascii="Times New Roman" w:hAnsi="Times New Roman"/>
          <w:sz w:val="24"/>
          <w:szCs w:val="24"/>
        </w:rPr>
        <w:t>.</w:t>
      </w:r>
      <w:r w:rsidRPr="00B7506C">
        <w:rPr>
          <w:rFonts w:ascii="Times New Roman" w:hAnsi="Times New Roman"/>
          <w:sz w:val="24"/>
          <w:szCs w:val="24"/>
        </w:rPr>
        <w:t xml:space="preserve"> </w:t>
      </w:r>
    </w:p>
    <w:p w14:paraId="1B48961F" w14:textId="77777777" w:rsidR="005467AC" w:rsidRPr="00B7506C" w:rsidRDefault="005467AC" w:rsidP="00E55488">
      <w:pPr>
        <w:pStyle w:val="ListParagraph"/>
        <w:spacing w:after="0" w:line="240" w:lineRule="auto"/>
        <w:ind w:left="360"/>
        <w:rPr>
          <w:rFonts w:ascii="Times New Roman" w:hAnsi="Times New Roman" w:cs="Times New Roman"/>
          <w:sz w:val="24"/>
          <w:szCs w:val="24"/>
        </w:rPr>
      </w:pPr>
    </w:p>
    <w:p w14:paraId="36BAEE14" w14:textId="77777777"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Pre-scan Procedures</w:t>
      </w:r>
    </w:p>
    <w:p w14:paraId="3C4C5938" w14:textId="77777777" w:rsidR="00AD16CB" w:rsidRPr="00B7506C" w:rsidRDefault="00AD16CB" w:rsidP="00E55488">
      <w:pPr>
        <w:pStyle w:val="ListParagraph"/>
        <w:spacing w:after="0" w:line="240" w:lineRule="auto"/>
        <w:ind w:left="360"/>
        <w:rPr>
          <w:rFonts w:ascii="Times New Roman" w:hAnsi="Times New Roman"/>
          <w:sz w:val="24"/>
          <w:szCs w:val="24"/>
        </w:rPr>
      </w:pPr>
    </w:p>
    <w:p w14:paraId="58079F05" w14:textId="33D7DA55"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lastRenderedPageBreak/>
        <w:t>Fill out pre-scan paperwork</w:t>
      </w:r>
      <w:r w:rsidR="00B7506C">
        <w:rPr>
          <w:rFonts w:ascii="Times New Roman" w:hAnsi="Times New Roman"/>
          <w:sz w:val="24"/>
          <w:szCs w:val="24"/>
        </w:rPr>
        <w:t>.</w:t>
      </w:r>
    </w:p>
    <w:p w14:paraId="376C6F50" w14:textId="77777777" w:rsidR="00AD16CB" w:rsidRPr="00B7506C" w:rsidRDefault="00AD16CB" w:rsidP="00E55488">
      <w:pPr>
        <w:pStyle w:val="ListParagraph"/>
        <w:spacing w:after="0" w:line="240" w:lineRule="auto"/>
        <w:ind w:left="792"/>
        <w:rPr>
          <w:rFonts w:ascii="Times New Roman" w:hAnsi="Times New Roman"/>
          <w:sz w:val="24"/>
          <w:szCs w:val="24"/>
        </w:rPr>
      </w:pPr>
    </w:p>
    <w:p w14:paraId="55F72A80" w14:textId="7CEDAFC8"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 xml:space="preserve">When participants come in for their fMRI scan, </w:t>
      </w:r>
      <w:r w:rsidR="002E1885">
        <w:rPr>
          <w:rFonts w:ascii="Times New Roman" w:hAnsi="Times New Roman"/>
          <w:sz w:val="24"/>
          <w:szCs w:val="24"/>
        </w:rPr>
        <w:t>instruct them to</w:t>
      </w:r>
      <w:r w:rsidR="002E1885" w:rsidRPr="00B7506C">
        <w:rPr>
          <w:rFonts w:ascii="Times New Roman" w:hAnsi="Times New Roman"/>
          <w:sz w:val="24"/>
          <w:szCs w:val="24"/>
        </w:rPr>
        <w:t xml:space="preserve"> </w:t>
      </w:r>
      <w:r w:rsidRPr="00B7506C">
        <w:rPr>
          <w:rFonts w:ascii="Times New Roman" w:hAnsi="Times New Roman"/>
          <w:sz w:val="24"/>
          <w:szCs w:val="24"/>
        </w:rPr>
        <w:t>first fill out a metal screen form to make sure they have no counter-indications for MRI, an incidental</w:t>
      </w:r>
      <w:r w:rsidR="002E1885">
        <w:rPr>
          <w:rFonts w:ascii="Times New Roman" w:hAnsi="Times New Roman"/>
          <w:sz w:val="24"/>
          <w:szCs w:val="24"/>
        </w:rPr>
        <w:t>-</w:t>
      </w:r>
      <w:r w:rsidRPr="00B7506C">
        <w:rPr>
          <w:rFonts w:ascii="Times New Roman" w:hAnsi="Times New Roman"/>
          <w:sz w:val="24"/>
          <w:szCs w:val="24"/>
        </w:rPr>
        <w:t>findings form giving consent for their scan to be looked at by a radiologist, and a consent form detailing the risks and benefits of the study</w:t>
      </w:r>
      <w:r w:rsidR="00D24417" w:rsidRPr="00B7506C">
        <w:rPr>
          <w:rFonts w:ascii="Times New Roman" w:hAnsi="Times New Roman"/>
          <w:sz w:val="24"/>
          <w:szCs w:val="24"/>
        </w:rPr>
        <w:t>.</w:t>
      </w:r>
    </w:p>
    <w:p w14:paraId="6EAE76C7" w14:textId="77777777" w:rsidR="00D24417" w:rsidRPr="00B7506C" w:rsidRDefault="00D24417" w:rsidP="002E1885">
      <w:pPr>
        <w:rPr>
          <w:rFonts w:ascii="Times New Roman" w:hAnsi="Times New Roman"/>
        </w:rPr>
      </w:pPr>
    </w:p>
    <w:p w14:paraId="7896732D" w14:textId="3E4BB11A" w:rsidR="00D24417" w:rsidRPr="00B7506C" w:rsidRDefault="002E1885" w:rsidP="00E55488">
      <w:pPr>
        <w:pStyle w:val="ListParagraph"/>
        <w:numPr>
          <w:ilvl w:val="1"/>
          <w:numId w:val="5"/>
        </w:numPr>
        <w:spacing w:after="0" w:line="240" w:lineRule="auto"/>
        <w:rPr>
          <w:rFonts w:ascii="Times New Roman" w:hAnsi="Times New Roman"/>
          <w:sz w:val="24"/>
          <w:szCs w:val="24"/>
        </w:rPr>
      </w:pPr>
      <w:r>
        <w:rPr>
          <w:rFonts w:ascii="Times New Roman" w:hAnsi="Times New Roman"/>
          <w:sz w:val="24"/>
          <w:szCs w:val="24"/>
        </w:rPr>
        <w:t>Have t</w:t>
      </w:r>
      <w:r w:rsidR="00D24417" w:rsidRPr="00B7506C">
        <w:rPr>
          <w:rFonts w:ascii="Times New Roman" w:hAnsi="Times New Roman"/>
          <w:sz w:val="24"/>
          <w:szCs w:val="24"/>
        </w:rPr>
        <w:t>he participant sit in front of a laptop computer, and show</w:t>
      </w:r>
      <w:r>
        <w:rPr>
          <w:rFonts w:ascii="Times New Roman" w:hAnsi="Times New Roman"/>
          <w:sz w:val="24"/>
          <w:szCs w:val="24"/>
        </w:rPr>
        <w:t xml:space="preserve"> them</w:t>
      </w:r>
      <w:r w:rsidR="00D24417" w:rsidRPr="00B7506C">
        <w:rPr>
          <w:rFonts w:ascii="Times New Roman" w:hAnsi="Times New Roman"/>
          <w:sz w:val="24"/>
          <w:szCs w:val="24"/>
        </w:rPr>
        <w:t xml:space="preserve"> </w:t>
      </w:r>
      <w:r w:rsidR="00C14B74" w:rsidRPr="00B7506C">
        <w:rPr>
          <w:rFonts w:ascii="Times New Roman" w:hAnsi="Times New Roman"/>
          <w:sz w:val="24"/>
          <w:szCs w:val="24"/>
        </w:rPr>
        <w:t>256 color pictures of namable objects</w:t>
      </w:r>
      <w:r w:rsidR="006E794E" w:rsidRPr="00B7506C">
        <w:rPr>
          <w:rFonts w:ascii="Times New Roman" w:hAnsi="Times New Roman"/>
          <w:sz w:val="24"/>
          <w:szCs w:val="24"/>
        </w:rPr>
        <w:t xml:space="preserve"> (</w:t>
      </w:r>
      <w:r w:rsidR="006E794E" w:rsidRPr="00E55488">
        <w:rPr>
          <w:rFonts w:ascii="Times New Roman" w:hAnsi="Times New Roman"/>
          <w:i/>
          <w:sz w:val="24"/>
          <w:szCs w:val="24"/>
        </w:rPr>
        <w:t>e</w:t>
      </w:r>
      <w:r w:rsidRPr="00E55488">
        <w:rPr>
          <w:rFonts w:ascii="Times New Roman" w:hAnsi="Times New Roman"/>
          <w:i/>
          <w:sz w:val="24"/>
          <w:szCs w:val="24"/>
        </w:rPr>
        <w:t>.g.</w:t>
      </w:r>
      <w:r>
        <w:rPr>
          <w:rFonts w:ascii="Times New Roman" w:hAnsi="Times New Roman"/>
          <w:sz w:val="24"/>
          <w:szCs w:val="24"/>
        </w:rPr>
        <w:t>,</w:t>
      </w:r>
      <w:r w:rsidR="006E794E" w:rsidRPr="00B7506C">
        <w:rPr>
          <w:rFonts w:ascii="Times New Roman" w:hAnsi="Times New Roman"/>
          <w:sz w:val="24"/>
          <w:szCs w:val="24"/>
        </w:rPr>
        <w:t xml:space="preserve"> fan, apple, baseball)</w:t>
      </w:r>
      <w:r w:rsidR="005D5EFD" w:rsidRPr="00B7506C">
        <w:rPr>
          <w:rFonts w:ascii="Times New Roman" w:hAnsi="Times New Roman"/>
          <w:sz w:val="24"/>
          <w:szCs w:val="24"/>
        </w:rPr>
        <w:t>, each for 3 s</w:t>
      </w:r>
      <w:r w:rsidR="000C61E3" w:rsidRPr="00B7506C">
        <w:rPr>
          <w:rFonts w:ascii="Times New Roman" w:hAnsi="Times New Roman"/>
          <w:sz w:val="24"/>
          <w:szCs w:val="24"/>
        </w:rPr>
        <w:t>.</w:t>
      </w:r>
    </w:p>
    <w:p w14:paraId="14BEE98F" w14:textId="77777777" w:rsidR="005D5EFD" w:rsidRPr="00B7506C" w:rsidRDefault="005D5EFD" w:rsidP="002E1885">
      <w:pPr>
        <w:rPr>
          <w:rFonts w:ascii="Times New Roman" w:hAnsi="Times New Roman"/>
        </w:rPr>
      </w:pPr>
    </w:p>
    <w:p w14:paraId="5514A9B2" w14:textId="44D6D559" w:rsidR="005D5EFD" w:rsidRPr="00B7506C" w:rsidRDefault="005D5EFD"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 For each object, the participants </w:t>
      </w:r>
      <w:r w:rsidR="00877410" w:rsidRPr="00B7506C">
        <w:rPr>
          <w:rFonts w:ascii="Times New Roman" w:hAnsi="Times New Roman"/>
          <w:sz w:val="24"/>
          <w:szCs w:val="24"/>
        </w:rPr>
        <w:t xml:space="preserve">press </w:t>
      </w:r>
      <w:r w:rsidRPr="00B7506C">
        <w:rPr>
          <w:rFonts w:ascii="Times New Roman" w:hAnsi="Times New Roman"/>
          <w:sz w:val="24"/>
          <w:szCs w:val="24"/>
        </w:rPr>
        <w:t xml:space="preserve">a button to indicate if it was a living or non-living object. </w:t>
      </w:r>
      <w:r w:rsidR="00877410" w:rsidRPr="00B7506C">
        <w:rPr>
          <w:rFonts w:ascii="Times New Roman" w:hAnsi="Times New Roman"/>
          <w:sz w:val="24"/>
          <w:szCs w:val="24"/>
        </w:rPr>
        <w:t>This task ensures their attention to the stimuli.</w:t>
      </w:r>
    </w:p>
    <w:p w14:paraId="0626538F" w14:textId="77777777" w:rsidR="00AD16CB" w:rsidRPr="00B7506C" w:rsidRDefault="00AD16CB" w:rsidP="002E1885">
      <w:pPr>
        <w:rPr>
          <w:rFonts w:ascii="Times New Roman" w:hAnsi="Times New Roman"/>
        </w:rPr>
      </w:pPr>
    </w:p>
    <w:p w14:paraId="07604D60" w14:textId="6846666F" w:rsidR="00AD16CB" w:rsidRPr="00B7506C" w:rsidRDefault="00877410"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Prepare p</w:t>
      </w:r>
      <w:r w:rsidR="00AD16CB" w:rsidRPr="00B7506C">
        <w:rPr>
          <w:rFonts w:ascii="Times New Roman" w:hAnsi="Times New Roman"/>
          <w:sz w:val="24"/>
          <w:szCs w:val="24"/>
        </w:rPr>
        <w:t>articipants to go in the scanner by removing all metal from their body, including belts, wallets, phones, hair clips, coins, and all jewelry.</w:t>
      </w:r>
    </w:p>
    <w:p w14:paraId="148506BD" w14:textId="77777777" w:rsidR="00AD16CB" w:rsidRPr="00B7506C" w:rsidRDefault="00AD16CB" w:rsidP="00E55488">
      <w:pPr>
        <w:pStyle w:val="ListParagraph"/>
        <w:spacing w:after="0" w:line="240" w:lineRule="auto"/>
        <w:ind w:left="792"/>
        <w:rPr>
          <w:rFonts w:ascii="Times New Roman" w:hAnsi="Times New Roman"/>
          <w:sz w:val="24"/>
          <w:szCs w:val="24"/>
        </w:rPr>
      </w:pPr>
    </w:p>
    <w:p w14:paraId="4E60303D" w14:textId="30C062C6"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Provide in</w:t>
      </w:r>
      <w:r w:rsidR="0051388A" w:rsidRPr="00B7506C">
        <w:rPr>
          <w:rFonts w:ascii="Times New Roman" w:hAnsi="Times New Roman"/>
          <w:sz w:val="24"/>
          <w:szCs w:val="24"/>
        </w:rPr>
        <w:t>structions for the participant</w:t>
      </w:r>
      <w:r w:rsidR="00CB7097">
        <w:rPr>
          <w:rFonts w:ascii="Times New Roman" w:hAnsi="Times New Roman"/>
          <w:sz w:val="24"/>
          <w:szCs w:val="24"/>
        </w:rPr>
        <w:t>.</w:t>
      </w:r>
    </w:p>
    <w:p w14:paraId="5B277B1C" w14:textId="77777777" w:rsidR="00AD16CB" w:rsidRPr="00B7506C" w:rsidRDefault="00AD16CB" w:rsidP="00E55488">
      <w:pPr>
        <w:pStyle w:val="ListParagraph"/>
        <w:spacing w:after="0" w:line="240" w:lineRule="auto"/>
        <w:ind w:left="360"/>
        <w:rPr>
          <w:rFonts w:ascii="Times New Roman" w:hAnsi="Times New Roman"/>
          <w:sz w:val="24"/>
          <w:szCs w:val="24"/>
        </w:rPr>
      </w:pPr>
    </w:p>
    <w:p w14:paraId="570D3515" w14:textId="6FD48DC2" w:rsidR="00AD16CB" w:rsidRPr="00B7506C" w:rsidRDefault="006562EF"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 xml:space="preserve">In the scanner, </w:t>
      </w:r>
      <w:r w:rsidR="00B93F1A" w:rsidRPr="00B7506C">
        <w:rPr>
          <w:rFonts w:ascii="Times New Roman" w:hAnsi="Times New Roman"/>
          <w:sz w:val="24"/>
          <w:szCs w:val="24"/>
        </w:rPr>
        <w:t xml:space="preserve">show </w:t>
      </w:r>
      <w:r w:rsidRPr="00B7506C">
        <w:rPr>
          <w:rFonts w:ascii="Times New Roman" w:hAnsi="Times New Roman"/>
          <w:sz w:val="24"/>
          <w:szCs w:val="24"/>
        </w:rPr>
        <w:t xml:space="preserve">the participant all 256 pictures that were studied before the scan, and an additional 256 novel pictures. </w:t>
      </w:r>
    </w:p>
    <w:p w14:paraId="07490E91" w14:textId="77777777" w:rsidR="006562EF" w:rsidRPr="00B7506C" w:rsidRDefault="006562EF" w:rsidP="00E55488">
      <w:pPr>
        <w:pStyle w:val="ListParagraph"/>
        <w:spacing w:after="0" w:line="240" w:lineRule="auto"/>
        <w:ind w:left="792"/>
        <w:rPr>
          <w:rFonts w:ascii="Times New Roman" w:hAnsi="Times New Roman"/>
          <w:sz w:val="24"/>
          <w:szCs w:val="24"/>
        </w:rPr>
      </w:pPr>
    </w:p>
    <w:p w14:paraId="358E13FF" w14:textId="47850C24" w:rsidR="006562EF" w:rsidRPr="00B7506C" w:rsidRDefault="006562EF"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Participants judge each picture with “remember”</w:t>
      </w:r>
      <w:r w:rsidR="00B7506C">
        <w:rPr>
          <w:rFonts w:ascii="Times New Roman" w:hAnsi="Times New Roman"/>
          <w:sz w:val="24"/>
          <w:szCs w:val="24"/>
        </w:rPr>
        <w:t>,</w:t>
      </w:r>
      <w:r w:rsidRPr="00B7506C">
        <w:rPr>
          <w:rFonts w:ascii="Times New Roman" w:hAnsi="Times New Roman"/>
          <w:sz w:val="24"/>
          <w:szCs w:val="24"/>
        </w:rPr>
        <w:t xml:space="preserve"> “know”</w:t>
      </w:r>
      <w:r w:rsidR="00B7506C">
        <w:rPr>
          <w:rFonts w:ascii="Times New Roman" w:hAnsi="Times New Roman"/>
          <w:sz w:val="24"/>
          <w:szCs w:val="24"/>
        </w:rPr>
        <w:t>,</w:t>
      </w:r>
      <w:r w:rsidRPr="00B7506C">
        <w:rPr>
          <w:rFonts w:ascii="Times New Roman" w:hAnsi="Times New Roman"/>
          <w:sz w:val="24"/>
          <w:szCs w:val="24"/>
        </w:rPr>
        <w:t xml:space="preserve"> or “novel” responses via an MR-safe button-box</w:t>
      </w:r>
      <w:r w:rsidR="00B93F1A" w:rsidRPr="00B7506C">
        <w:rPr>
          <w:rFonts w:ascii="Times New Roman" w:hAnsi="Times New Roman"/>
          <w:sz w:val="24"/>
          <w:szCs w:val="24"/>
        </w:rPr>
        <w:t>.</w:t>
      </w:r>
    </w:p>
    <w:p w14:paraId="2DD9AF7C" w14:textId="77777777" w:rsidR="006562EF" w:rsidRPr="00B7506C" w:rsidRDefault="006562EF" w:rsidP="002E1885">
      <w:pPr>
        <w:rPr>
          <w:rFonts w:ascii="Times New Roman" w:hAnsi="Times New Roman"/>
        </w:rPr>
      </w:pPr>
    </w:p>
    <w:p w14:paraId="18C08C79" w14:textId="5FBABB9C" w:rsidR="006562EF" w:rsidRPr="00B7506C" w:rsidRDefault="006562EF"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 </w:t>
      </w:r>
      <w:r w:rsidR="00B93F1A" w:rsidRPr="00B7506C">
        <w:rPr>
          <w:rFonts w:ascii="Times New Roman" w:hAnsi="Times New Roman"/>
          <w:sz w:val="24"/>
          <w:szCs w:val="24"/>
        </w:rPr>
        <w:t>Instruct p</w:t>
      </w:r>
      <w:r w:rsidRPr="00B7506C">
        <w:rPr>
          <w:rFonts w:ascii="Times New Roman" w:hAnsi="Times New Roman"/>
          <w:sz w:val="24"/>
          <w:szCs w:val="24"/>
        </w:rPr>
        <w:t>articipants to respond “remember” if they saw the image during the study session and could recall specific details about its presentation.</w:t>
      </w:r>
    </w:p>
    <w:p w14:paraId="7258C199" w14:textId="77777777" w:rsidR="006562EF" w:rsidRPr="00B7506C" w:rsidRDefault="006562EF" w:rsidP="00E55488">
      <w:pPr>
        <w:pStyle w:val="ListParagraph"/>
        <w:spacing w:after="0" w:line="240" w:lineRule="auto"/>
        <w:ind w:left="1224"/>
        <w:rPr>
          <w:rFonts w:ascii="Times New Roman" w:hAnsi="Times New Roman"/>
          <w:sz w:val="24"/>
          <w:szCs w:val="24"/>
        </w:rPr>
      </w:pPr>
    </w:p>
    <w:p w14:paraId="57E07105" w14:textId="674E61AF" w:rsidR="006562EF" w:rsidRPr="00B7506C" w:rsidRDefault="006562EF"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 </w:t>
      </w:r>
      <w:r w:rsidR="00B93F1A" w:rsidRPr="00B7506C">
        <w:rPr>
          <w:rFonts w:ascii="Times New Roman" w:hAnsi="Times New Roman"/>
          <w:sz w:val="24"/>
          <w:szCs w:val="24"/>
        </w:rPr>
        <w:t>Instruct p</w:t>
      </w:r>
      <w:r w:rsidRPr="00B7506C">
        <w:rPr>
          <w:rFonts w:ascii="Times New Roman" w:hAnsi="Times New Roman"/>
          <w:sz w:val="24"/>
          <w:szCs w:val="24"/>
        </w:rPr>
        <w:t>articipants to respond “know” if the image was familiar but they did not recall specific details about seeing it before.</w:t>
      </w:r>
    </w:p>
    <w:p w14:paraId="5207F73A" w14:textId="77777777" w:rsidR="006562EF" w:rsidRPr="00B7506C" w:rsidRDefault="006562EF" w:rsidP="002E1885">
      <w:pPr>
        <w:rPr>
          <w:rFonts w:ascii="Times New Roman" w:hAnsi="Times New Roman"/>
        </w:rPr>
      </w:pPr>
    </w:p>
    <w:p w14:paraId="2D76BFBB" w14:textId="220D98BA" w:rsidR="006562EF" w:rsidRPr="00B7506C" w:rsidRDefault="006562EF" w:rsidP="00E55488">
      <w:pPr>
        <w:pStyle w:val="ListParagraph"/>
        <w:numPr>
          <w:ilvl w:val="2"/>
          <w:numId w:val="5"/>
        </w:numPr>
        <w:spacing w:after="0" w:line="240" w:lineRule="auto"/>
        <w:rPr>
          <w:rFonts w:ascii="Times New Roman" w:hAnsi="Times New Roman"/>
          <w:sz w:val="24"/>
          <w:szCs w:val="24"/>
        </w:rPr>
      </w:pPr>
      <w:r w:rsidRPr="00B7506C">
        <w:rPr>
          <w:rFonts w:ascii="Times New Roman" w:hAnsi="Times New Roman"/>
          <w:sz w:val="24"/>
          <w:szCs w:val="24"/>
        </w:rPr>
        <w:t xml:space="preserve"> </w:t>
      </w:r>
      <w:r w:rsidR="00B93F1A" w:rsidRPr="00B7506C">
        <w:rPr>
          <w:rFonts w:ascii="Times New Roman" w:hAnsi="Times New Roman"/>
          <w:sz w:val="24"/>
          <w:szCs w:val="24"/>
        </w:rPr>
        <w:t>Instruct p</w:t>
      </w:r>
      <w:r w:rsidRPr="00B7506C">
        <w:rPr>
          <w:rFonts w:ascii="Times New Roman" w:hAnsi="Times New Roman"/>
          <w:sz w:val="24"/>
          <w:szCs w:val="24"/>
        </w:rPr>
        <w:t>articipants to respond “new” if they had not seen the image before.</w:t>
      </w:r>
    </w:p>
    <w:p w14:paraId="30BA5659" w14:textId="77777777" w:rsidR="00AD16CB" w:rsidRPr="00B7506C" w:rsidRDefault="00AD16CB" w:rsidP="002E1885">
      <w:pPr>
        <w:rPr>
          <w:rFonts w:ascii="Times New Roman" w:hAnsi="Times New Roman"/>
        </w:rPr>
      </w:pPr>
    </w:p>
    <w:p w14:paraId="778F6780" w14:textId="57742E01"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Stress to the participant the importance of keeping</w:t>
      </w:r>
      <w:r w:rsidR="008F1287" w:rsidRPr="00B7506C">
        <w:rPr>
          <w:rFonts w:ascii="Times New Roman" w:hAnsi="Times New Roman"/>
          <w:sz w:val="24"/>
          <w:szCs w:val="24"/>
        </w:rPr>
        <w:t xml:space="preserve"> their head still throughout the scan</w:t>
      </w:r>
      <w:r w:rsidRPr="00B7506C">
        <w:rPr>
          <w:rFonts w:ascii="Times New Roman" w:hAnsi="Times New Roman"/>
          <w:sz w:val="24"/>
          <w:szCs w:val="24"/>
        </w:rPr>
        <w:t>.</w:t>
      </w:r>
    </w:p>
    <w:p w14:paraId="53828B2A" w14:textId="77777777" w:rsidR="00AD16CB" w:rsidRPr="00B7506C" w:rsidRDefault="00AD16CB" w:rsidP="00E55488">
      <w:pPr>
        <w:pStyle w:val="ListParagraph"/>
        <w:spacing w:after="0" w:line="240" w:lineRule="auto"/>
        <w:ind w:left="792"/>
        <w:rPr>
          <w:rFonts w:ascii="Times New Roman" w:hAnsi="Times New Roman"/>
          <w:sz w:val="24"/>
          <w:szCs w:val="24"/>
        </w:rPr>
      </w:pPr>
    </w:p>
    <w:p w14:paraId="5221B93A" w14:textId="3527D3B9"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Put the participant in the scanner</w:t>
      </w:r>
      <w:r w:rsidR="00993237">
        <w:rPr>
          <w:rFonts w:ascii="Times New Roman" w:hAnsi="Times New Roman"/>
          <w:sz w:val="24"/>
          <w:szCs w:val="24"/>
        </w:rPr>
        <w:t>.</w:t>
      </w:r>
    </w:p>
    <w:p w14:paraId="72CBC048" w14:textId="77777777" w:rsidR="00AD16CB" w:rsidRPr="00B7506C" w:rsidRDefault="00AD16CB" w:rsidP="00E55488">
      <w:pPr>
        <w:pStyle w:val="ListParagraph"/>
        <w:spacing w:after="0" w:line="240" w:lineRule="auto"/>
        <w:ind w:left="360"/>
        <w:rPr>
          <w:rFonts w:ascii="Times New Roman" w:hAnsi="Times New Roman"/>
          <w:sz w:val="24"/>
          <w:szCs w:val="24"/>
        </w:rPr>
      </w:pPr>
    </w:p>
    <w:p w14:paraId="0D9C7EAC" w14:textId="77777777"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 xml:space="preserve">Give the participant ear plugs to protect their ears from the noise of the scanner and ear phones to wear so they can hear the experimenter during the scan, and have them lie down on the bed with their head in the coil. </w:t>
      </w:r>
    </w:p>
    <w:p w14:paraId="47B45158" w14:textId="77777777" w:rsidR="00AD16CB" w:rsidRPr="00B7506C" w:rsidRDefault="00AD16CB" w:rsidP="00E55488">
      <w:pPr>
        <w:pStyle w:val="ListParagraph"/>
        <w:spacing w:after="0" w:line="240" w:lineRule="auto"/>
        <w:ind w:left="792"/>
        <w:rPr>
          <w:rFonts w:ascii="Times New Roman" w:hAnsi="Times New Roman"/>
          <w:sz w:val="24"/>
          <w:szCs w:val="24"/>
        </w:rPr>
      </w:pPr>
    </w:p>
    <w:p w14:paraId="2BED59A8" w14:textId="6D65C0A8"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Give the participant the emergency squeeze ball and instruct them to squeeze it in case of emergency during the scan.</w:t>
      </w:r>
    </w:p>
    <w:p w14:paraId="4B955A85" w14:textId="77777777" w:rsidR="00AD16CB" w:rsidRPr="00B7506C" w:rsidRDefault="00AD16CB" w:rsidP="00E55488">
      <w:pPr>
        <w:pStyle w:val="ListParagraph"/>
        <w:spacing w:after="0" w:line="240" w:lineRule="auto"/>
        <w:ind w:left="792"/>
        <w:rPr>
          <w:rFonts w:ascii="Times New Roman" w:hAnsi="Times New Roman"/>
          <w:sz w:val="24"/>
          <w:szCs w:val="24"/>
        </w:rPr>
      </w:pPr>
    </w:p>
    <w:p w14:paraId="3BBE8E03" w14:textId="77777777"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lastRenderedPageBreak/>
        <w:t>Use foam pads to secure the participants head in the coil to avoid excess movement during the scan, and remind the participant that it is very important to stay as still as possible during the scan, as even the smallest movements blur the images.</w:t>
      </w:r>
    </w:p>
    <w:p w14:paraId="185ADFEF" w14:textId="77777777" w:rsidR="00AD16CB" w:rsidRPr="00B7506C" w:rsidRDefault="00AD16CB" w:rsidP="00E55488">
      <w:pPr>
        <w:pStyle w:val="ListParagraph"/>
        <w:spacing w:after="0" w:line="240" w:lineRule="auto"/>
        <w:ind w:left="792"/>
        <w:rPr>
          <w:rFonts w:ascii="Times New Roman" w:hAnsi="Times New Roman"/>
          <w:sz w:val="24"/>
          <w:szCs w:val="24"/>
        </w:rPr>
      </w:pPr>
    </w:p>
    <w:p w14:paraId="714D9B4E" w14:textId="77777777" w:rsidR="00AD16CB" w:rsidRPr="00B7506C" w:rsidRDefault="00AD16CB" w:rsidP="00E55488">
      <w:pPr>
        <w:pStyle w:val="ListParagraph"/>
        <w:numPr>
          <w:ilvl w:val="0"/>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Data Collection</w:t>
      </w:r>
    </w:p>
    <w:p w14:paraId="494BE41D" w14:textId="77777777" w:rsidR="00AD16CB" w:rsidRPr="00B7506C" w:rsidRDefault="00AD16CB" w:rsidP="00E55488">
      <w:pPr>
        <w:pStyle w:val="ListParagraph"/>
        <w:spacing w:after="0" w:line="240" w:lineRule="auto"/>
        <w:ind w:left="360"/>
        <w:rPr>
          <w:rFonts w:ascii="Times New Roman" w:hAnsi="Times New Roman" w:cs="Times New Roman"/>
          <w:sz w:val="24"/>
          <w:szCs w:val="24"/>
        </w:rPr>
      </w:pPr>
    </w:p>
    <w:p w14:paraId="7F7B1236" w14:textId="2A6BD46E"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Collect high resolution anatomical scan</w:t>
      </w:r>
      <w:r w:rsidR="00B7506C">
        <w:rPr>
          <w:rFonts w:ascii="Times New Roman" w:hAnsi="Times New Roman" w:cs="Times New Roman"/>
          <w:sz w:val="24"/>
          <w:szCs w:val="24"/>
        </w:rPr>
        <w:t>.</w:t>
      </w:r>
    </w:p>
    <w:p w14:paraId="2F768E1D"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7236C8F9" w14:textId="05C139BC"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Begin functional scanning</w:t>
      </w:r>
      <w:r w:rsidR="00B7506C">
        <w:rPr>
          <w:rFonts w:ascii="Times New Roman" w:hAnsi="Times New Roman" w:cs="Times New Roman"/>
          <w:sz w:val="24"/>
          <w:szCs w:val="24"/>
        </w:rPr>
        <w:t>.</w:t>
      </w:r>
    </w:p>
    <w:p w14:paraId="3AC8DB83"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469A0F86" w14:textId="77777777" w:rsidR="00AD16CB" w:rsidRPr="00B7506C"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Synchronize the start of stimulus presentation with the start of the scanner.</w:t>
      </w:r>
    </w:p>
    <w:p w14:paraId="1F5266D7" w14:textId="77777777" w:rsidR="00AD16CB" w:rsidRPr="00B7506C" w:rsidRDefault="00AD16CB" w:rsidP="00E55488">
      <w:pPr>
        <w:pStyle w:val="ListParagraph"/>
        <w:spacing w:after="0" w:line="240" w:lineRule="auto"/>
        <w:ind w:left="1224"/>
        <w:rPr>
          <w:rFonts w:ascii="Times New Roman" w:hAnsi="Times New Roman" w:cs="Times New Roman"/>
          <w:sz w:val="24"/>
          <w:szCs w:val="24"/>
        </w:rPr>
      </w:pPr>
    </w:p>
    <w:p w14:paraId="3044AD8A" w14:textId="7EA8ED5C" w:rsidR="00AD16CB" w:rsidRPr="00B7506C"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sz w:val="24"/>
          <w:szCs w:val="24"/>
        </w:rPr>
        <w:t xml:space="preserve">Present </w:t>
      </w:r>
      <w:r w:rsidR="000C61E3" w:rsidRPr="00B7506C">
        <w:rPr>
          <w:rFonts w:ascii="Times New Roman" w:hAnsi="Times New Roman"/>
          <w:sz w:val="24"/>
          <w:szCs w:val="24"/>
        </w:rPr>
        <w:t>pictures</w:t>
      </w:r>
      <w:r w:rsidRPr="00B7506C">
        <w:rPr>
          <w:rFonts w:ascii="Times New Roman" w:hAnsi="Times New Roman"/>
          <w:sz w:val="24"/>
          <w:szCs w:val="24"/>
        </w:rPr>
        <w:t xml:space="preserve"> via a laptop connected to a projector. The participant has a mirror above their eyes, reflecting a screen at the back of the scanner bore.</w:t>
      </w:r>
    </w:p>
    <w:p w14:paraId="7200D036" w14:textId="77777777" w:rsidR="008F1287" w:rsidRPr="00B7506C" w:rsidRDefault="008F1287" w:rsidP="002E1885">
      <w:pPr>
        <w:rPr>
          <w:rFonts w:ascii="Times New Roman" w:hAnsi="Times New Roman" w:cs="Times New Roman"/>
        </w:rPr>
      </w:pPr>
    </w:p>
    <w:p w14:paraId="68C08C5A" w14:textId="78D60F21" w:rsidR="006E794E" w:rsidRPr="00B7506C" w:rsidRDefault="00AD16CB"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sz w:val="24"/>
          <w:szCs w:val="24"/>
        </w:rPr>
        <w:t xml:space="preserve">Present each </w:t>
      </w:r>
      <w:r w:rsidR="000C61E3" w:rsidRPr="00B7506C">
        <w:rPr>
          <w:rFonts w:ascii="Times New Roman" w:hAnsi="Times New Roman"/>
          <w:sz w:val="24"/>
          <w:szCs w:val="24"/>
        </w:rPr>
        <w:t>picture</w:t>
      </w:r>
      <w:r w:rsidRPr="00B7506C">
        <w:rPr>
          <w:rFonts w:ascii="Times New Roman" w:hAnsi="Times New Roman"/>
          <w:sz w:val="24"/>
          <w:szCs w:val="24"/>
        </w:rPr>
        <w:t xml:space="preserve"> for </w:t>
      </w:r>
      <w:r w:rsidR="00EF1F0C" w:rsidRPr="00B7506C">
        <w:rPr>
          <w:rFonts w:ascii="Times New Roman" w:hAnsi="Times New Roman"/>
          <w:sz w:val="24"/>
          <w:szCs w:val="24"/>
        </w:rPr>
        <w:t>3</w:t>
      </w:r>
      <w:r w:rsidRPr="00B7506C">
        <w:rPr>
          <w:rFonts w:ascii="Times New Roman" w:hAnsi="Times New Roman"/>
          <w:sz w:val="24"/>
          <w:szCs w:val="24"/>
        </w:rPr>
        <w:t xml:space="preserve"> s</w:t>
      </w:r>
      <w:r w:rsidR="00993237">
        <w:rPr>
          <w:rFonts w:ascii="Times New Roman" w:hAnsi="Times New Roman"/>
          <w:sz w:val="24"/>
          <w:szCs w:val="24"/>
        </w:rPr>
        <w:t>.</w:t>
      </w:r>
    </w:p>
    <w:p w14:paraId="3C44A6CA" w14:textId="77777777" w:rsidR="006E794E" w:rsidRPr="00B7506C" w:rsidRDefault="006E794E" w:rsidP="002E1885">
      <w:pPr>
        <w:rPr>
          <w:rFonts w:ascii="Times New Roman" w:hAnsi="Times New Roman"/>
        </w:rPr>
      </w:pPr>
    </w:p>
    <w:p w14:paraId="55C24998" w14:textId="470F5947" w:rsidR="00AD16CB" w:rsidRPr="00B7506C" w:rsidRDefault="006E794E" w:rsidP="00E55488">
      <w:pPr>
        <w:pStyle w:val="ListParagraph"/>
        <w:numPr>
          <w:ilvl w:val="3"/>
          <w:numId w:val="5"/>
        </w:numPr>
        <w:spacing w:after="0" w:line="240" w:lineRule="auto"/>
        <w:rPr>
          <w:rFonts w:ascii="Times New Roman" w:hAnsi="Times New Roman" w:cs="Times New Roman"/>
          <w:sz w:val="24"/>
          <w:szCs w:val="24"/>
        </w:rPr>
      </w:pPr>
      <w:r w:rsidRPr="00B7506C">
        <w:rPr>
          <w:rFonts w:ascii="Times New Roman" w:hAnsi="Times New Roman"/>
          <w:sz w:val="24"/>
          <w:szCs w:val="24"/>
        </w:rPr>
        <w:t xml:space="preserve">Picture presentation is </w:t>
      </w:r>
      <w:r w:rsidR="00EF1F0C" w:rsidRPr="00B7506C">
        <w:rPr>
          <w:rFonts w:ascii="Times New Roman" w:hAnsi="Times New Roman"/>
          <w:sz w:val="24"/>
          <w:szCs w:val="24"/>
        </w:rPr>
        <w:t>interspersed with 1.5-4.5 s of a fixation cross baseline</w:t>
      </w:r>
      <w:r w:rsidRPr="00B7506C">
        <w:rPr>
          <w:rFonts w:ascii="Times New Roman" w:hAnsi="Times New Roman"/>
          <w:sz w:val="24"/>
          <w:szCs w:val="24"/>
        </w:rPr>
        <w:t>, as this is an event-related task</w:t>
      </w:r>
      <w:r w:rsidR="00EF1F0C" w:rsidRPr="00B7506C">
        <w:rPr>
          <w:rFonts w:ascii="Times New Roman" w:hAnsi="Times New Roman"/>
          <w:sz w:val="24"/>
          <w:szCs w:val="24"/>
        </w:rPr>
        <w:t>.</w:t>
      </w:r>
      <w:r w:rsidRPr="00B7506C">
        <w:rPr>
          <w:rFonts w:ascii="Times New Roman" w:hAnsi="Times New Roman"/>
          <w:sz w:val="24"/>
          <w:szCs w:val="24"/>
        </w:rPr>
        <w:t xml:space="preserve"> </w:t>
      </w:r>
      <w:r w:rsidR="0070752D" w:rsidRPr="00B7506C">
        <w:rPr>
          <w:rFonts w:ascii="Times New Roman" w:hAnsi="Times New Roman"/>
          <w:sz w:val="24"/>
          <w:szCs w:val="24"/>
        </w:rPr>
        <w:t>Differential overlap in the hemodynamic response to each trial makes the signals more separable.</w:t>
      </w:r>
    </w:p>
    <w:p w14:paraId="198E2A7B" w14:textId="77777777" w:rsidR="00AD16CB" w:rsidRPr="00B7506C" w:rsidRDefault="00AD16CB" w:rsidP="00E55488">
      <w:pPr>
        <w:pStyle w:val="ListParagraph"/>
        <w:spacing w:after="0" w:line="240" w:lineRule="auto"/>
        <w:ind w:left="1224"/>
        <w:rPr>
          <w:rFonts w:ascii="Times New Roman" w:hAnsi="Times New Roman" w:cs="Times New Roman"/>
          <w:sz w:val="24"/>
          <w:szCs w:val="24"/>
        </w:rPr>
      </w:pPr>
    </w:p>
    <w:p w14:paraId="7E00777D" w14:textId="32E0CF09" w:rsidR="00AD16CB" w:rsidRPr="00B7506C" w:rsidRDefault="00AD16CB" w:rsidP="00E55488">
      <w:pPr>
        <w:pStyle w:val="ListParagraph"/>
        <w:numPr>
          <w:ilvl w:val="0"/>
          <w:numId w:val="5"/>
        </w:numPr>
        <w:spacing w:after="0" w:line="240" w:lineRule="auto"/>
        <w:rPr>
          <w:rFonts w:ascii="Times New Roman" w:hAnsi="Times New Roman"/>
          <w:sz w:val="24"/>
          <w:szCs w:val="24"/>
        </w:rPr>
      </w:pPr>
      <w:r w:rsidRPr="00B7506C">
        <w:rPr>
          <w:rFonts w:ascii="Times New Roman" w:hAnsi="Times New Roman"/>
          <w:sz w:val="24"/>
          <w:szCs w:val="24"/>
        </w:rPr>
        <w:t xml:space="preserve">Post-scan </w:t>
      </w:r>
      <w:r w:rsidR="00993237">
        <w:rPr>
          <w:rFonts w:ascii="Times New Roman" w:hAnsi="Times New Roman"/>
          <w:sz w:val="24"/>
          <w:szCs w:val="24"/>
        </w:rPr>
        <w:t>P</w:t>
      </w:r>
      <w:r w:rsidRPr="00B7506C">
        <w:rPr>
          <w:rFonts w:ascii="Times New Roman" w:hAnsi="Times New Roman"/>
          <w:sz w:val="24"/>
          <w:szCs w:val="24"/>
        </w:rPr>
        <w:t>rocedures</w:t>
      </w:r>
    </w:p>
    <w:p w14:paraId="72F4E933" w14:textId="77777777" w:rsidR="00AD16CB" w:rsidRPr="00B7506C" w:rsidRDefault="00AD16CB" w:rsidP="00E55488">
      <w:pPr>
        <w:pStyle w:val="ListParagraph"/>
        <w:spacing w:after="0" w:line="240" w:lineRule="auto"/>
        <w:ind w:left="360"/>
        <w:rPr>
          <w:rFonts w:ascii="Times New Roman" w:hAnsi="Times New Roman"/>
          <w:sz w:val="24"/>
          <w:szCs w:val="24"/>
        </w:rPr>
      </w:pPr>
    </w:p>
    <w:p w14:paraId="38A32DDB" w14:textId="60D0967F"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Bring the participant out of the scanner</w:t>
      </w:r>
      <w:r w:rsidR="00B7506C">
        <w:rPr>
          <w:rFonts w:ascii="Times New Roman" w:hAnsi="Times New Roman"/>
          <w:sz w:val="24"/>
          <w:szCs w:val="24"/>
        </w:rPr>
        <w:t>.</w:t>
      </w:r>
    </w:p>
    <w:p w14:paraId="67230CCA" w14:textId="77777777" w:rsidR="00AD16CB" w:rsidRPr="00B7506C" w:rsidRDefault="00AD16CB" w:rsidP="00E55488">
      <w:pPr>
        <w:pStyle w:val="ListParagraph"/>
        <w:spacing w:after="0" w:line="240" w:lineRule="auto"/>
        <w:ind w:left="792"/>
        <w:rPr>
          <w:rFonts w:ascii="Times New Roman" w:hAnsi="Times New Roman"/>
          <w:sz w:val="24"/>
          <w:szCs w:val="24"/>
        </w:rPr>
      </w:pPr>
    </w:p>
    <w:p w14:paraId="46AE803E" w14:textId="3D2A5EA1" w:rsidR="00AD16CB" w:rsidRPr="00B7506C" w:rsidRDefault="00AD16CB" w:rsidP="00E55488">
      <w:pPr>
        <w:pStyle w:val="ListParagraph"/>
        <w:numPr>
          <w:ilvl w:val="1"/>
          <w:numId w:val="5"/>
        </w:numPr>
        <w:spacing w:after="0" w:line="240" w:lineRule="auto"/>
        <w:rPr>
          <w:rFonts w:ascii="Times New Roman" w:hAnsi="Times New Roman"/>
          <w:sz w:val="24"/>
          <w:szCs w:val="24"/>
        </w:rPr>
      </w:pPr>
      <w:r w:rsidRPr="00B7506C">
        <w:rPr>
          <w:rFonts w:ascii="Times New Roman" w:hAnsi="Times New Roman"/>
          <w:sz w:val="24"/>
          <w:szCs w:val="24"/>
        </w:rPr>
        <w:t>Debrief the participant</w:t>
      </w:r>
      <w:r w:rsidR="00B7506C">
        <w:rPr>
          <w:rFonts w:ascii="Times New Roman" w:hAnsi="Times New Roman"/>
          <w:sz w:val="24"/>
          <w:szCs w:val="24"/>
        </w:rPr>
        <w:t>.</w:t>
      </w:r>
    </w:p>
    <w:p w14:paraId="20CE294D" w14:textId="77777777" w:rsidR="00AD16CB" w:rsidRPr="00B7506C" w:rsidRDefault="00AD16CB" w:rsidP="00E55488"/>
    <w:p w14:paraId="201334F5" w14:textId="77777777" w:rsidR="00AD16CB" w:rsidRPr="00B7506C" w:rsidRDefault="00AD16CB" w:rsidP="00E55488">
      <w:pPr>
        <w:pStyle w:val="ListParagraph"/>
        <w:numPr>
          <w:ilvl w:val="0"/>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Data Analysis</w:t>
      </w:r>
    </w:p>
    <w:p w14:paraId="1BE36782" w14:textId="77777777" w:rsidR="00AD16CB" w:rsidRPr="00B7506C" w:rsidRDefault="00AD16CB" w:rsidP="00E55488">
      <w:pPr>
        <w:pStyle w:val="ListParagraph"/>
        <w:spacing w:after="0" w:line="240" w:lineRule="auto"/>
        <w:ind w:left="360"/>
        <w:rPr>
          <w:rFonts w:ascii="Times New Roman" w:hAnsi="Times New Roman" w:cs="Times New Roman"/>
          <w:sz w:val="24"/>
          <w:szCs w:val="24"/>
        </w:rPr>
      </w:pPr>
    </w:p>
    <w:p w14:paraId="7E06AB28" w14:textId="74954F92"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Preprocess the data</w:t>
      </w:r>
      <w:r w:rsidR="00B7506C">
        <w:rPr>
          <w:rFonts w:ascii="Times New Roman" w:hAnsi="Times New Roman" w:cs="Times New Roman"/>
          <w:sz w:val="24"/>
          <w:szCs w:val="24"/>
        </w:rPr>
        <w:t>.</w:t>
      </w:r>
    </w:p>
    <w:p w14:paraId="60E121EE"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37DF7FCD" w14:textId="1F1A9B70"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 </w:t>
      </w:r>
      <w:r w:rsidR="00AD16CB" w:rsidRPr="00B7506C">
        <w:rPr>
          <w:rFonts w:ascii="Times New Roman" w:hAnsi="Times New Roman" w:cs="Times New Roman"/>
          <w:sz w:val="24"/>
          <w:szCs w:val="24"/>
        </w:rPr>
        <w:t>Perform motion correction to reduce motion artifacts</w:t>
      </w:r>
      <w:r w:rsidR="00B7506C">
        <w:rPr>
          <w:rFonts w:ascii="Times New Roman" w:hAnsi="Times New Roman" w:cs="Times New Roman"/>
          <w:sz w:val="24"/>
          <w:szCs w:val="24"/>
        </w:rPr>
        <w:t>.</w:t>
      </w:r>
    </w:p>
    <w:p w14:paraId="1436BB3C" w14:textId="77777777" w:rsidR="00AD16CB" w:rsidRPr="00B7506C" w:rsidRDefault="00AD16CB" w:rsidP="00E55488">
      <w:pPr>
        <w:pStyle w:val="ListParagraph"/>
        <w:spacing w:after="0" w:line="240" w:lineRule="auto"/>
        <w:ind w:left="1224"/>
        <w:rPr>
          <w:rFonts w:ascii="Times New Roman" w:hAnsi="Times New Roman" w:cs="Times New Roman"/>
          <w:sz w:val="24"/>
          <w:szCs w:val="24"/>
        </w:rPr>
      </w:pPr>
    </w:p>
    <w:p w14:paraId="770FA60C" w14:textId="5AC9D3DB"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 </w:t>
      </w:r>
      <w:r w:rsidR="00AD16CB" w:rsidRPr="00B7506C">
        <w:rPr>
          <w:rFonts w:ascii="Times New Roman" w:hAnsi="Times New Roman" w:cs="Times New Roman"/>
          <w:sz w:val="24"/>
          <w:szCs w:val="24"/>
        </w:rPr>
        <w:t>Perform temporal filtering to remove signal drifts</w:t>
      </w:r>
      <w:r w:rsidR="00B7506C">
        <w:rPr>
          <w:rFonts w:ascii="Times New Roman" w:hAnsi="Times New Roman" w:cs="Times New Roman"/>
          <w:sz w:val="24"/>
          <w:szCs w:val="24"/>
        </w:rPr>
        <w:t>.</w:t>
      </w:r>
    </w:p>
    <w:p w14:paraId="085C1A7F" w14:textId="77777777" w:rsidR="008F1287" w:rsidRPr="00B7506C" w:rsidRDefault="008F1287" w:rsidP="002E1885">
      <w:pPr>
        <w:rPr>
          <w:rFonts w:ascii="Times New Roman" w:hAnsi="Times New Roman" w:cs="Times New Roman"/>
        </w:rPr>
      </w:pPr>
    </w:p>
    <w:p w14:paraId="2E62062F" w14:textId="0BD14CEE"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 </w:t>
      </w:r>
      <w:r w:rsidR="00AD16CB" w:rsidRPr="00B7506C">
        <w:rPr>
          <w:rFonts w:ascii="Times New Roman" w:hAnsi="Times New Roman" w:cs="Times New Roman"/>
          <w:sz w:val="24"/>
          <w:szCs w:val="24"/>
        </w:rPr>
        <w:t>Smooth the data to increase signal-to-noise ratio</w:t>
      </w:r>
      <w:r w:rsidR="00B7506C">
        <w:rPr>
          <w:rFonts w:ascii="Times New Roman" w:hAnsi="Times New Roman" w:cs="Times New Roman"/>
          <w:sz w:val="24"/>
          <w:szCs w:val="24"/>
        </w:rPr>
        <w:t>.</w:t>
      </w:r>
    </w:p>
    <w:p w14:paraId="0193FB3D" w14:textId="77777777" w:rsidR="00AD16CB" w:rsidRPr="00B7506C" w:rsidRDefault="00AD16CB" w:rsidP="002E1885">
      <w:pPr>
        <w:rPr>
          <w:rFonts w:ascii="Times New Roman" w:hAnsi="Times New Roman" w:cs="Times New Roman"/>
        </w:rPr>
      </w:pPr>
    </w:p>
    <w:p w14:paraId="251A158C" w14:textId="77810E2A" w:rsidR="00AD16CB"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Model the data for each participant</w:t>
      </w:r>
      <w:r w:rsidR="00B7506C">
        <w:rPr>
          <w:rFonts w:ascii="Times New Roman" w:hAnsi="Times New Roman" w:cs="Times New Roman"/>
          <w:sz w:val="24"/>
          <w:szCs w:val="24"/>
        </w:rPr>
        <w:t>.</w:t>
      </w:r>
    </w:p>
    <w:p w14:paraId="74B97326" w14:textId="77777777" w:rsidR="00AD16CB" w:rsidRPr="00B7506C" w:rsidRDefault="00AD16CB" w:rsidP="00E55488">
      <w:pPr>
        <w:pStyle w:val="ListParagraph"/>
        <w:spacing w:after="0" w:line="240" w:lineRule="auto"/>
        <w:ind w:left="792"/>
        <w:rPr>
          <w:rFonts w:ascii="Times New Roman" w:hAnsi="Times New Roman" w:cs="Times New Roman"/>
          <w:sz w:val="24"/>
          <w:szCs w:val="24"/>
        </w:rPr>
      </w:pPr>
    </w:p>
    <w:p w14:paraId="0983759A" w14:textId="2D095AF1"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 </w:t>
      </w:r>
      <w:r w:rsidR="00AD16CB" w:rsidRPr="00B7506C">
        <w:rPr>
          <w:rFonts w:ascii="Times New Roman" w:hAnsi="Times New Roman" w:cs="Times New Roman"/>
          <w:sz w:val="24"/>
          <w:szCs w:val="24"/>
        </w:rPr>
        <w:t>Create a model of what the expected hemodynamic response should be for each task condition</w:t>
      </w:r>
      <w:r w:rsidR="00B7506C">
        <w:rPr>
          <w:rFonts w:ascii="Times New Roman" w:hAnsi="Times New Roman" w:cs="Times New Roman"/>
          <w:sz w:val="24"/>
          <w:szCs w:val="24"/>
        </w:rPr>
        <w:t>.</w:t>
      </w:r>
    </w:p>
    <w:p w14:paraId="13434953" w14:textId="77777777" w:rsidR="00AD16CB" w:rsidRPr="00B7506C" w:rsidRDefault="00AD16CB" w:rsidP="00E55488">
      <w:pPr>
        <w:pStyle w:val="ListParagraph"/>
        <w:spacing w:after="0" w:line="240" w:lineRule="auto"/>
        <w:ind w:left="1224"/>
        <w:rPr>
          <w:rFonts w:ascii="Times New Roman" w:hAnsi="Times New Roman" w:cs="Times New Roman"/>
          <w:sz w:val="24"/>
          <w:szCs w:val="24"/>
        </w:rPr>
      </w:pPr>
    </w:p>
    <w:p w14:paraId="1760A75B" w14:textId="5AF2A8CA"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lastRenderedPageBreak/>
        <w:t xml:space="preserve"> </w:t>
      </w:r>
      <w:r w:rsidR="00AD16CB" w:rsidRPr="00B7506C">
        <w:rPr>
          <w:rFonts w:ascii="Times New Roman" w:hAnsi="Times New Roman" w:cs="Times New Roman"/>
          <w:sz w:val="24"/>
          <w:szCs w:val="24"/>
        </w:rPr>
        <w:t>Fit the data to this model, resulting in a statistical map, where the value at each voxel represents the extent to which that voxel was involved in the task condition</w:t>
      </w:r>
      <w:r w:rsidR="00B7506C">
        <w:rPr>
          <w:rFonts w:ascii="Times New Roman" w:hAnsi="Times New Roman" w:cs="Times New Roman"/>
          <w:sz w:val="24"/>
          <w:szCs w:val="24"/>
        </w:rPr>
        <w:t>.</w:t>
      </w:r>
    </w:p>
    <w:p w14:paraId="72011C5B" w14:textId="77777777" w:rsidR="00AD16CB" w:rsidRPr="00B7506C" w:rsidRDefault="00AD16CB" w:rsidP="002E1885">
      <w:pPr>
        <w:rPr>
          <w:rFonts w:ascii="Times New Roman" w:hAnsi="Times New Roman" w:cs="Times New Roman"/>
        </w:rPr>
      </w:pPr>
    </w:p>
    <w:p w14:paraId="2FA9C825" w14:textId="2A423409" w:rsidR="00AD16CB" w:rsidRPr="00B7506C" w:rsidRDefault="003960C6"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 xml:space="preserve"> </w:t>
      </w:r>
      <w:r w:rsidR="00AD16CB" w:rsidRPr="00B7506C">
        <w:rPr>
          <w:rFonts w:ascii="Times New Roman" w:hAnsi="Times New Roman" w:cs="Times New Roman"/>
          <w:sz w:val="24"/>
          <w:szCs w:val="24"/>
        </w:rPr>
        <w:t>Register the participant’s brain to a standard atlas in order to combine data across participants</w:t>
      </w:r>
      <w:r w:rsidR="00B7506C">
        <w:rPr>
          <w:rFonts w:ascii="Times New Roman" w:hAnsi="Times New Roman" w:cs="Times New Roman"/>
          <w:sz w:val="24"/>
          <w:szCs w:val="24"/>
        </w:rPr>
        <w:t>.</w:t>
      </w:r>
    </w:p>
    <w:p w14:paraId="1F6FFB4D" w14:textId="77777777" w:rsidR="00AD16CB" w:rsidRPr="00B7506C" w:rsidRDefault="00AD16CB" w:rsidP="002E1885">
      <w:pPr>
        <w:rPr>
          <w:rFonts w:ascii="Times New Roman" w:hAnsi="Times New Roman" w:cs="Times New Roman"/>
        </w:rPr>
      </w:pPr>
    </w:p>
    <w:p w14:paraId="147B3B98" w14:textId="1C707DEF" w:rsidR="005116B3" w:rsidRPr="00B7506C" w:rsidRDefault="00AD16CB" w:rsidP="00E55488">
      <w:pPr>
        <w:pStyle w:val="ListParagraph"/>
        <w:numPr>
          <w:ilvl w:val="1"/>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Combine statistical m</w:t>
      </w:r>
      <w:r w:rsidR="002E0F74">
        <w:rPr>
          <w:rFonts w:ascii="Times New Roman" w:hAnsi="Times New Roman" w:cs="Times New Roman"/>
          <w:sz w:val="24"/>
          <w:szCs w:val="24"/>
        </w:rPr>
        <w:t>aps across subjects for a group-</w:t>
      </w:r>
      <w:r w:rsidR="005116B3" w:rsidRPr="00B7506C">
        <w:rPr>
          <w:rFonts w:ascii="Times New Roman" w:hAnsi="Times New Roman" w:cs="Times New Roman"/>
          <w:sz w:val="24"/>
          <w:szCs w:val="24"/>
        </w:rPr>
        <w:t>level analysis of the data.</w:t>
      </w:r>
    </w:p>
    <w:p w14:paraId="05A2C44B" w14:textId="77777777" w:rsidR="005116B3" w:rsidRPr="00B7506C" w:rsidRDefault="005116B3" w:rsidP="00E55488">
      <w:pPr>
        <w:pStyle w:val="ListParagraph"/>
        <w:spacing w:after="0" w:line="240" w:lineRule="auto"/>
        <w:ind w:left="792"/>
        <w:rPr>
          <w:rFonts w:ascii="Times New Roman" w:hAnsi="Times New Roman" w:cs="Times New Roman"/>
          <w:sz w:val="24"/>
          <w:szCs w:val="24"/>
        </w:rPr>
      </w:pPr>
    </w:p>
    <w:p w14:paraId="701BF6A5" w14:textId="1C4694E2" w:rsidR="00D32485" w:rsidRPr="00B7506C" w:rsidRDefault="005116B3" w:rsidP="00E55488">
      <w:pPr>
        <w:pStyle w:val="ListParagraph"/>
        <w:numPr>
          <w:ilvl w:val="2"/>
          <w:numId w:val="5"/>
        </w:numPr>
        <w:spacing w:after="0" w:line="240" w:lineRule="auto"/>
        <w:rPr>
          <w:rFonts w:ascii="Times New Roman" w:hAnsi="Times New Roman" w:cs="Times New Roman"/>
          <w:sz w:val="24"/>
          <w:szCs w:val="24"/>
        </w:rPr>
      </w:pPr>
      <w:r w:rsidRPr="00B7506C">
        <w:rPr>
          <w:rFonts w:ascii="Times New Roman" w:hAnsi="Times New Roman" w:cs="Times New Roman"/>
          <w:sz w:val="24"/>
          <w:szCs w:val="24"/>
        </w:rPr>
        <w:t>Threshold the statistical maps, taking into account correction for multiple comparisons. Since statistical tests are performed at every voxel in the brain, we expect</w:t>
      </w:r>
      <w:r w:rsidR="002E0F74">
        <w:rPr>
          <w:rFonts w:ascii="Times New Roman" w:hAnsi="Times New Roman" w:cs="Times New Roman"/>
          <w:sz w:val="24"/>
          <w:szCs w:val="24"/>
        </w:rPr>
        <w:t xml:space="preserve"> a considerable number of false-</w:t>
      </w:r>
      <w:r w:rsidRPr="00B7506C">
        <w:rPr>
          <w:rFonts w:ascii="Times New Roman" w:hAnsi="Times New Roman" w:cs="Times New Roman"/>
          <w:sz w:val="24"/>
          <w:szCs w:val="24"/>
        </w:rPr>
        <w:t xml:space="preserve">positive results with standard statistical thresholds. One way to deal with this is to only accept significant voxels if they also occur within a cluster of a given size. </w:t>
      </w:r>
    </w:p>
    <w:p w14:paraId="3CB025A2" w14:textId="77777777" w:rsidR="005116B3" w:rsidRPr="00B7506C" w:rsidRDefault="005116B3" w:rsidP="002E1885">
      <w:pPr>
        <w:rPr>
          <w:rFonts w:ascii="Times New Roman" w:hAnsi="Times New Roman" w:cs="Times New Roman"/>
          <w:b/>
        </w:rPr>
      </w:pPr>
    </w:p>
    <w:p w14:paraId="776606D3" w14:textId="5057B3B8" w:rsidR="00113944" w:rsidRPr="00B7506C" w:rsidRDefault="00290F1F" w:rsidP="006D1CA4">
      <w:pPr>
        <w:rPr>
          <w:rFonts w:ascii="Times New Roman" w:hAnsi="Times New Roman" w:cs="Times New Roman"/>
          <w:b/>
        </w:rPr>
      </w:pPr>
      <w:r w:rsidRPr="00B7506C">
        <w:rPr>
          <w:rFonts w:ascii="Times New Roman" w:hAnsi="Times New Roman" w:cs="Times New Roman"/>
          <w:b/>
        </w:rPr>
        <w:t>Representative R</w:t>
      </w:r>
      <w:r w:rsidR="00113944" w:rsidRPr="00B7506C">
        <w:rPr>
          <w:rFonts w:ascii="Times New Roman" w:hAnsi="Times New Roman" w:cs="Times New Roman"/>
          <w:b/>
        </w:rPr>
        <w:t>esults</w:t>
      </w:r>
    </w:p>
    <w:p w14:paraId="5F85848C" w14:textId="77777777" w:rsidR="00E617EE" w:rsidRPr="00B7506C" w:rsidRDefault="00E617EE" w:rsidP="00157703">
      <w:pPr>
        <w:rPr>
          <w:rFonts w:ascii="Times New Roman" w:hAnsi="Times New Roman" w:cs="Times New Roman"/>
        </w:rPr>
      </w:pPr>
    </w:p>
    <w:p w14:paraId="1B9D4B37" w14:textId="40836F0D" w:rsidR="00936136" w:rsidRPr="00B7506C" w:rsidRDefault="007A741A">
      <w:pPr>
        <w:rPr>
          <w:rFonts w:ascii="Times New Roman" w:hAnsi="Times New Roman" w:cs="Times New Roman"/>
        </w:rPr>
      </w:pPr>
      <w:r w:rsidRPr="00B7506C">
        <w:rPr>
          <w:rFonts w:ascii="Times New Roman" w:hAnsi="Times New Roman" w:cs="Times New Roman"/>
        </w:rPr>
        <w:t xml:space="preserve">Regions more active for </w:t>
      </w:r>
      <w:r w:rsidR="0070752D" w:rsidRPr="00B7506C">
        <w:rPr>
          <w:rFonts w:ascii="Times New Roman" w:hAnsi="Times New Roman" w:cs="Times New Roman"/>
          <w:i/>
        </w:rPr>
        <w:t>r</w:t>
      </w:r>
      <w:r w:rsidR="00936136" w:rsidRPr="00B7506C">
        <w:rPr>
          <w:rFonts w:ascii="Times New Roman" w:hAnsi="Times New Roman" w:cs="Times New Roman"/>
          <w:i/>
        </w:rPr>
        <w:t>emember</w:t>
      </w:r>
      <w:r w:rsidR="00936136" w:rsidRPr="00B7506C">
        <w:rPr>
          <w:rFonts w:ascii="Times New Roman" w:hAnsi="Times New Roman" w:cs="Times New Roman"/>
        </w:rPr>
        <w:t xml:space="preserve"> responses than for </w:t>
      </w:r>
      <w:r w:rsidR="00936136" w:rsidRPr="00B7506C">
        <w:rPr>
          <w:rFonts w:ascii="Times New Roman" w:hAnsi="Times New Roman" w:cs="Times New Roman"/>
          <w:i/>
        </w:rPr>
        <w:t>know</w:t>
      </w:r>
      <w:r w:rsidR="00936136" w:rsidRPr="00B7506C">
        <w:rPr>
          <w:rFonts w:ascii="Times New Roman" w:hAnsi="Times New Roman" w:cs="Times New Roman"/>
        </w:rPr>
        <w:t xml:space="preserve"> responses are shown in </w:t>
      </w:r>
      <w:r w:rsidR="00936136" w:rsidRPr="00B7506C">
        <w:rPr>
          <w:rFonts w:ascii="Times New Roman" w:hAnsi="Times New Roman" w:cs="Times New Roman"/>
          <w:b/>
        </w:rPr>
        <w:t>Figure 1</w:t>
      </w:r>
      <w:r w:rsidR="00936136" w:rsidRPr="00B7506C">
        <w:rPr>
          <w:rFonts w:ascii="Times New Roman" w:hAnsi="Times New Roman" w:cs="Times New Roman"/>
        </w:rPr>
        <w:t xml:space="preserve">. </w:t>
      </w:r>
      <w:r w:rsidRPr="00B7506C">
        <w:rPr>
          <w:rFonts w:ascii="Times New Roman" w:hAnsi="Times New Roman" w:cs="Times New Roman"/>
        </w:rPr>
        <w:t xml:space="preserve">Notably, the hippocampus, a structure located in the </w:t>
      </w:r>
      <w:r w:rsidR="00381E5D">
        <w:rPr>
          <w:rFonts w:ascii="Times New Roman" w:hAnsi="Times New Roman" w:cs="Times New Roman"/>
        </w:rPr>
        <w:t>MTL</w:t>
      </w:r>
      <w:r w:rsidRPr="00B7506C">
        <w:rPr>
          <w:rFonts w:ascii="Times New Roman" w:hAnsi="Times New Roman" w:cs="Times New Roman"/>
        </w:rPr>
        <w:t xml:space="preserve"> and known to be involved in many stages of memory</w:t>
      </w:r>
      <w:r w:rsidR="00F321F0" w:rsidRPr="00B7506C">
        <w:rPr>
          <w:rFonts w:ascii="Times New Roman" w:hAnsi="Times New Roman" w:cs="Times New Roman"/>
        </w:rPr>
        <w:t xml:space="preserve"> formation and retrieval</w:t>
      </w:r>
      <w:r w:rsidRPr="00B7506C">
        <w:rPr>
          <w:rFonts w:ascii="Times New Roman" w:hAnsi="Times New Roman" w:cs="Times New Roman"/>
        </w:rPr>
        <w:t xml:space="preserve">, showed greater activity for </w:t>
      </w:r>
      <w:r w:rsidRPr="00B7506C">
        <w:rPr>
          <w:rFonts w:ascii="Times New Roman" w:hAnsi="Times New Roman" w:cs="Times New Roman"/>
          <w:i/>
        </w:rPr>
        <w:t>remember</w:t>
      </w:r>
      <w:r w:rsidRPr="00B7506C">
        <w:rPr>
          <w:rFonts w:ascii="Times New Roman" w:hAnsi="Times New Roman" w:cs="Times New Roman"/>
        </w:rPr>
        <w:t xml:space="preserve"> compared with </w:t>
      </w:r>
      <w:r w:rsidRPr="00B7506C">
        <w:rPr>
          <w:rFonts w:ascii="Times New Roman" w:hAnsi="Times New Roman" w:cs="Times New Roman"/>
          <w:i/>
        </w:rPr>
        <w:t>know</w:t>
      </w:r>
      <w:r w:rsidRPr="00B7506C">
        <w:rPr>
          <w:rFonts w:ascii="Times New Roman" w:hAnsi="Times New Roman" w:cs="Times New Roman"/>
        </w:rPr>
        <w:t xml:space="preserve"> trials.</w:t>
      </w:r>
      <w:r w:rsidR="00936136" w:rsidRPr="00B7506C">
        <w:rPr>
          <w:rFonts w:ascii="Times New Roman" w:hAnsi="Times New Roman" w:cs="Times New Roman"/>
        </w:rPr>
        <w:t xml:space="preserve"> </w:t>
      </w:r>
      <w:r w:rsidR="00881934" w:rsidRPr="00B7506C">
        <w:rPr>
          <w:rFonts w:ascii="Times New Roman" w:hAnsi="Times New Roman" w:cs="Times New Roman"/>
        </w:rPr>
        <w:t xml:space="preserve">Inspection of </w:t>
      </w:r>
      <w:r w:rsidRPr="00B7506C">
        <w:rPr>
          <w:rFonts w:ascii="Times New Roman" w:hAnsi="Times New Roman" w:cs="Times New Roman"/>
        </w:rPr>
        <w:t xml:space="preserve">the </w:t>
      </w:r>
      <w:r w:rsidR="002E0F74">
        <w:rPr>
          <w:rFonts w:ascii="Times New Roman" w:hAnsi="Times New Roman" w:cs="Times New Roman"/>
        </w:rPr>
        <w:t>time-</w:t>
      </w:r>
      <w:r w:rsidR="002E0F74" w:rsidRPr="00B7506C">
        <w:rPr>
          <w:rFonts w:ascii="Times New Roman" w:hAnsi="Times New Roman" w:cs="Times New Roman"/>
        </w:rPr>
        <w:t>course</w:t>
      </w:r>
      <w:r w:rsidRPr="00B7506C">
        <w:rPr>
          <w:rFonts w:ascii="Times New Roman" w:hAnsi="Times New Roman" w:cs="Times New Roman"/>
        </w:rPr>
        <w:t xml:space="preserve"> of activity in the hippocampus </w:t>
      </w:r>
      <w:r w:rsidR="00F321F0" w:rsidRPr="00B7506C">
        <w:rPr>
          <w:rFonts w:ascii="Times New Roman" w:hAnsi="Times New Roman" w:cs="Times New Roman"/>
        </w:rPr>
        <w:t>(</w:t>
      </w:r>
      <w:r w:rsidR="00F321F0" w:rsidRPr="00B7506C">
        <w:rPr>
          <w:rFonts w:ascii="Times New Roman" w:hAnsi="Times New Roman" w:cs="Times New Roman"/>
          <w:b/>
        </w:rPr>
        <w:t>Figure 2</w:t>
      </w:r>
      <w:r w:rsidR="00F321F0" w:rsidRPr="00B7506C">
        <w:rPr>
          <w:rFonts w:ascii="Times New Roman" w:hAnsi="Times New Roman" w:cs="Times New Roman"/>
        </w:rPr>
        <w:t xml:space="preserve">) </w:t>
      </w:r>
      <w:r w:rsidRPr="00B7506C">
        <w:rPr>
          <w:rFonts w:ascii="Times New Roman" w:hAnsi="Times New Roman" w:cs="Times New Roman"/>
        </w:rPr>
        <w:t xml:space="preserve">shows that this structure is selectively responding when participants report explicitly remembering the stimuli, </w:t>
      </w:r>
      <w:r w:rsidR="000A19CB" w:rsidRPr="00B7506C">
        <w:rPr>
          <w:rFonts w:ascii="Times New Roman" w:hAnsi="Times New Roman" w:cs="Times New Roman"/>
        </w:rPr>
        <w:t>and is</w:t>
      </w:r>
      <w:r w:rsidRPr="00B7506C">
        <w:rPr>
          <w:rFonts w:ascii="Times New Roman" w:hAnsi="Times New Roman" w:cs="Times New Roman"/>
        </w:rPr>
        <w:t xml:space="preserve"> not </w:t>
      </w:r>
      <w:r w:rsidR="000A19CB" w:rsidRPr="00B7506C">
        <w:rPr>
          <w:rFonts w:ascii="Times New Roman" w:hAnsi="Times New Roman" w:cs="Times New Roman"/>
        </w:rPr>
        <w:t xml:space="preserve">responding </w:t>
      </w:r>
      <w:r w:rsidRPr="00B7506C">
        <w:rPr>
          <w:rFonts w:ascii="Times New Roman" w:hAnsi="Times New Roman" w:cs="Times New Roman"/>
        </w:rPr>
        <w:t>when they onl</w:t>
      </w:r>
      <w:r w:rsidR="00237458" w:rsidRPr="00B7506C">
        <w:rPr>
          <w:rFonts w:ascii="Times New Roman" w:hAnsi="Times New Roman" w:cs="Times New Roman"/>
        </w:rPr>
        <w:t xml:space="preserve">y have feelings of familiarity, or when they do not remember the stimuli at all. </w:t>
      </w:r>
    </w:p>
    <w:p w14:paraId="53C98F44" w14:textId="77777777" w:rsidR="00AC5D0D" w:rsidRPr="00B7506C" w:rsidRDefault="00AC5D0D">
      <w:pPr>
        <w:rPr>
          <w:rFonts w:ascii="Times New Roman" w:hAnsi="Times New Roman" w:cs="Times New Roman"/>
        </w:rPr>
      </w:pPr>
    </w:p>
    <w:p w14:paraId="2DFF2187" w14:textId="32EE4024" w:rsidR="00D23A8F" w:rsidRPr="00B7506C" w:rsidRDefault="008100A9">
      <w:pPr>
        <w:rPr>
          <w:rFonts w:ascii="Times New Roman" w:hAnsi="Times New Roman" w:cs="Times New Roman"/>
        </w:rPr>
      </w:pPr>
      <w:r w:rsidRPr="00B7506C">
        <w:rPr>
          <w:rFonts w:ascii="Times New Roman" w:hAnsi="Times New Roman" w:cs="Times New Roman"/>
        </w:rPr>
        <w:t xml:space="preserve">These results suggest that the hippocampus is involved in the process of memory retrieval, but that it does </w:t>
      </w:r>
      <w:r w:rsidR="003112EE" w:rsidRPr="00B7506C">
        <w:rPr>
          <w:rFonts w:ascii="Times New Roman" w:hAnsi="Times New Roman" w:cs="Times New Roman"/>
        </w:rPr>
        <w:t xml:space="preserve">not </w:t>
      </w:r>
      <w:r w:rsidRPr="00B7506C">
        <w:rPr>
          <w:rFonts w:ascii="Times New Roman" w:hAnsi="Times New Roman" w:cs="Times New Roman"/>
        </w:rPr>
        <w:t>contribute to f</w:t>
      </w:r>
      <w:r w:rsidR="005720F8" w:rsidRPr="00B7506C">
        <w:rPr>
          <w:rFonts w:ascii="Times New Roman" w:hAnsi="Times New Roman" w:cs="Times New Roman"/>
        </w:rPr>
        <w:t>eelings of familiarity</w:t>
      </w:r>
      <w:r w:rsidR="00D23A8F" w:rsidRPr="00B7506C">
        <w:rPr>
          <w:rFonts w:ascii="Times New Roman" w:hAnsi="Times New Roman" w:cs="Times New Roman"/>
        </w:rPr>
        <w:t>, supporting a “dual process”</w:t>
      </w:r>
      <w:r w:rsidR="003112EE" w:rsidRPr="00B7506C">
        <w:rPr>
          <w:rFonts w:ascii="Times New Roman" w:hAnsi="Times New Roman" w:cs="Times New Roman"/>
        </w:rPr>
        <w:t xml:space="preserve"> theory. According to</w:t>
      </w:r>
      <w:r w:rsidR="00D23A8F" w:rsidRPr="00B7506C">
        <w:rPr>
          <w:rFonts w:ascii="Times New Roman" w:hAnsi="Times New Roman" w:cs="Times New Roman"/>
        </w:rPr>
        <w:t xml:space="preserve"> </w:t>
      </w:r>
      <w:r w:rsidR="003112EE" w:rsidRPr="00B7506C">
        <w:rPr>
          <w:rFonts w:ascii="Times New Roman" w:hAnsi="Times New Roman" w:cs="Times New Roman"/>
        </w:rPr>
        <w:t xml:space="preserve">this view, </w:t>
      </w:r>
      <w:r w:rsidR="00D23A8F" w:rsidRPr="00B7506C">
        <w:rPr>
          <w:rFonts w:ascii="Times New Roman" w:hAnsi="Times New Roman" w:cs="Times New Roman"/>
        </w:rPr>
        <w:t>a</w:t>
      </w:r>
      <w:r w:rsidR="00921E68" w:rsidRPr="00B7506C">
        <w:rPr>
          <w:rFonts w:ascii="Times New Roman" w:hAnsi="Times New Roman" w:cs="Times New Roman"/>
        </w:rPr>
        <w:t xml:space="preserve"> second cognitive process</w:t>
      </w:r>
      <w:r w:rsidR="00510095" w:rsidRPr="00B7506C">
        <w:rPr>
          <w:rFonts w:ascii="Times New Roman" w:hAnsi="Times New Roman" w:cs="Times New Roman"/>
        </w:rPr>
        <w:t>, one</w:t>
      </w:r>
      <w:r w:rsidR="00921E68" w:rsidRPr="00B7506C">
        <w:rPr>
          <w:rFonts w:ascii="Times New Roman" w:hAnsi="Times New Roman" w:cs="Times New Roman"/>
        </w:rPr>
        <w:t xml:space="preserve"> that does</w:t>
      </w:r>
      <w:r w:rsidR="003112EE" w:rsidRPr="00B7506C">
        <w:rPr>
          <w:rFonts w:ascii="Times New Roman" w:hAnsi="Times New Roman" w:cs="Times New Roman"/>
        </w:rPr>
        <w:t xml:space="preserve"> not depend on the hippocampus</w:t>
      </w:r>
      <w:r w:rsidR="00510095" w:rsidRPr="00B7506C">
        <w:rPr>
          <w:rFonts w:ascii="Times New Roman" w:hAnsi="Times New Roman" w:cs="Times New Roman"/>
        </w:rPr>
        <w:t>,</w:t>
      </w:r>
      <w:r w:rsidR="003112EE" w:rsidRPr="00B7506C">
        <w:rPr>
          <w:rFonts w:ascii="Times New Roman" w:hAnsi="Times New Roman" w:cs="Times New Roman"/>
        </w:rPr>
        <w:t xml:space="preserve"> </w:t>
      </w:r>
      <w:r w:rsidR="00D23A8F" w:rsidRPr="00B7506C">
        <w:rPr>
          <w:rFonts w:ascii="Times New Roman" w:hAnsi="Times New Roman" w:cs="Times New Roman"/>
        </w:rPr>
        <w:t>generates</w:t>
      </w:r>
      <w:r w:rsidR="00921E68" w:rsidRPr="00B7506C">
        <w:rPr>
          <w:rFonts w:ascii="Times New Roman" w:hAnsi="Times New Roman" w:cs="Times New Roman"/>
        </w:rPr>
        <w:t xml:space="preserve"> familiarity</w:t>
      </w:r>
      <w:r w:rsidR="005720F8" w:rsidRPr="00B7506C">
        <w:rPr>
          <w:rFonts w:ascii="Times New Roman" w:hAnsi="Times New Roman" w:cs="Times New Roman"/>
        </w:rPr>
        <w:t xml:space="preserve">. </w:t>
      </w:r>
      <w:r w:rsidR="00FD709A" w:rsidRPr="00B7506C">
        <w:rPr>
          <w:rFonts w:ascii="Times New Roman" w:hAnsi="Times New Roman" w:cs="Times New Roman"/>
        </w:rPr>
        <w:t>However, in the Remember-</w:t>
      </w:r>
      <w:r w:rsidR="00D23A8F" w:rsidRPr="00B7506C">
        <w:rPr>
          <w:rFonts w:ascii="Times New Roman" w:hAnsi="Times New Roman" w:cs="Times New Roman"/>
        </w:rPr>
        <w:t xml:space="preserve">Know task, memory strength may be confounded with memory type. In other words, it is possible that hippocampal activity is greater for </w:t>
      </w:r>
      <w:r w:rsidR="00FD709A" w:rsidRPr="00B7506C">
        <w:rPr>
          <w:rFonts w:ascii="Times New Roman" w:hAnsi="Times New Roman" w:cs="Times New Roman"/>
          <w:i/>
        </w:rPr>
        <w:t>remember</w:t>
      </w:r>
      <w:r w:rsidR="00D23A8F" w:rsidRPr="00B7506C">
        <w:rPr>
          <w:rFonts w:ascii="Times New Roman" w:hAnsi="Times New Roman" w:cs="Times New Roman"/>
        </w:rPr>
        <w:t xml:space="preserve"> trials because those memories are stronger, and not because they are qualitatively different</w:t>
      </w:r>
      <w:r w:rsidR="00FD709A" w:rsidRPr="00B7506C">
        <w:rPr>
          <w:rFonts w:ascii="Times New Roman" w:hAnsi="Times New Roman" w:cs="Times New Roman"/>
        </w:rPr>
        <w:t xml:space="preserve"> from </w:t>
      </w:r>
      <w:r w:rsidR="00FD709A" w:rsidRPr="00B7506C">
        <w:rPr>
          <w:rFonts w:ascii="Times New Roman" w:hAnsi="Times New Roman" w:cs="Times New Roman"/>
          <w:i/>
        </w:rPr>
        <w:t>know</w:t>
      </w:r>
      <w:r w:rsidR="00FD709A" w:rsidRPr="00B7506C">
        <w:rPr>
          <w:rFonts w:ascii="Times New Roman" w:hAnsi="Times New Roman" w:cs="Times New Roman"/>
        </w:rPr>
        <w:t xml:space="preserve"> trials</w:t>
      </w:r>
      <w:r w:rsidR="00D23A8F" w:rsidRPr="00B7506C">
        <w:rPr>
          <w:rFonts w:ascii="Times New Roman" w:hAnsi="Times New Roman" w:cs="Times New Roman"/>
        </w:rPr>
        <w:t xml:space="preserve">. </w:t>
      </w:r>
      <w:r w:rsidR="00F3439C" w:rsidRPr="00B7506C">
        <w:rPr>
          <w:rFonts w:ascii="Times New Roman" w:hAnsi="Times New Roman" w:cs="Times New Roman"/>
        </w:rPr>
        <w:t xml:space="preserve">To distinguish between these explanations, memory strength would have to be equated across trial types. </w:t>
      </w:r>
    </w:p>
    <w:p w14:paraId="3C9CC7C3" w14:textId="77777777" w:rsidR="00AC5D0D" w:rsidRPr="00B7506C" w:rsidRDefault="00AC5D0D">
      <w:pPr>
        <w:rPr>
          <w:rFonts w:ascii="Times New Roman" w:hAnsi="Times New Roman" w:cs="Times New Roman"/>
        </w:rPr>
      </w:pPr>
    </w:p>
    <w:p w14:paraId="75CE1765" w14:textId="3B5A78C4" w:rsidR="0008199B" w:rsidRPr="00B7506C" w:rsidRDefault="00FA6D79">
      <w:pPr>
        <w:rPr>
          <w:rFonts w:ascii="Times New Roman" w:hAnsi="Times New Roman" w:cs="Times New Roman"/>
          <w:b/>
        </w:rPr>
      </w:pPr>
      <w:r w:rsidRPr="00B7506C">
        <w:rPr>
          <w:rFonts w:ascii="Times New Roman" w:hAnsi="Times New Roman" w:cs="Times New Roman"/>
          <w:b/>
        </w:rPr>
        <w:t>Applications</w:t>
      </w:r>
    </w:p>
    <w:p w14:paraId="6630D2FF" w14:textId="77777777" w:rsidR="00FA6D79" w:rsidRPr="00B7506C" w:rsidRDefault="00FA6D79">
      <w:pPr>
        <w:rPr>
          <w:rFonts w:ascii="Times New Roman" w:hAnsi="Times New Roman" w:cs="Times New Roman"/>
        </w:rPr>
      </w:pPr>
    </w:p>
    <w:p w14:paraId="1D3209BC" w14:textId="68429325" w:rsidR="00510095" w:rsidRPr="002E0F74" w:rsidRDefault="00490E30">
      <w:pPr>
        <w:rPr>
          <w:rFonts w:ascii="Times New Roman" w:hAnsi="Times New Roman" w:cs="Times New Roman"/>
        </w:rPr>
      </w:pPr>
      <w:r w:rsidRPr="00B7506C">
        <w:rPr>
          <w:rFonts w:ascii="Times New Roman" w:hAnsi="Times New Roman" w:cs="Times New Roman"/>
        </w:rPr>
        <w:t xml:space="preserve">This experiment demonstrates </w:t>
      </w:r>
      <w:r w:rsidR="00880696" w:rsidRPr="00B7506C">
        <w:rPr>
          <w:rFonts w:ascii="Times New Roman" w:hAnsi="Times New Roman" w:cs="Times New Roman"/>
        </w:rPr>
        <w:t>how</w:t>
      </w:r>
      <w:r w:rsidRPr="00B7506C">
        <w:rPr>
          <w:rFonts w:ascii="Times New Roman" w:hAnsi="Times New Roman" w:cs="Times New Roman"/>
        </w:rPr>
        <w:t xml:space="preserve"> cognitive neurosc</w:t>
      </w:r>
      <w:r w:rsidR="00880696" w:rsidRPr="00B7506C">
        <w:rPr>
          <w:rFonts w:ascii="Times New Roman" w:hAnsi="Times New Roman" w:cs="Times New Roman"/>
        </w:rPr>
        <w:t>ientists</w:t>
      </w:r>
      <w:r w:rsidR="00510095" w:rsidRPr="00B7506C">
        <w:rPr>
          <w:rFonts w:ascii="Times New Roman" w:hAnsi="Times New Roman" w:cs="Times New Roman"/>
        </w:rPr>
        <w:t xml:space="preserve"> attempt to</w:t>
      </w:r>
      <w:r w:rsidR="00880696" w:rsidRPr="00B7506C">
        <w:rPr>
          <w:rFonts w:ascii="Times New Roman" w:hAnsi="Times New Roman" w:cs="Times New Roman"/>
        </w:rPr>
        <w:t xml:space="preserve"> tease </w:t>
      </w:r>
      <w:r w:rsidRPr="00B7506C">
        <w:rPr>
          <w:rFonts w:ascii="Times New Roman" w:hAnsi="Times New Roman" w:cs="Times New Roman"/>
        </w:rPr>
        <w:t>apart the specific contributions of a br</w:t>
      </w:r>
      <w:r w:rsidR="007C18F1" w:rsidRPr="00B7506C">
        <w:rPr>
          <w:rFonts w:ascii="Times New Roman" w:hAnsi="Times New Roman" w:cs="Times New Roman"/>
        </w:rPr>
        <w:t>ain region to a cognitive task. Isolating s</w:t>
      </w:r>
      <w:r w:rsidR="00670EA4" w:rsidRPr="00B7506C">
        <w:rPr>
          <w:rFonts w:ascii="Times New Roman" w:hAnsi="Times New Roman" w:cs="Times New Roman"/>
        </w:rPr>
        <w:t>ubtle variations within a cognitive domain</w:t>
      </w:r>
      <w:r w:rsidR="007C18F1" w:rsidRPr="00B7506C">
        <w:rPr>
          <w:rFonts w:ascii="Times New Roman" w:hAnsi="Times New Roman" w:cs="Times New Roman"/>
        </w:rPr>
        <w:t>, in this case the different subjective experiences associated with memory retrieval,</w:t>
      </w:r>
      <w:r w:rsidR="00670EA4" w:rsidRPr="00B7506C">
        <w:rPr>
          <w:rFonts w:ascii="Times New Roman" w:hAnsi="Times New Roman" w:cs="Times New Roman"/>
        </w:rPr>
        <w:t xml:space="preserve"> can reveal dissociations in </w:t>
      </w:r>
      <w:r w:rsidR="007C18F1" w:rsidRPr="00B7506C">
        <w:rPr>
          <w:rFonts w:ascii="Times New Roman" w:hAnsi="Times New Roman" w:cs="Times New Roman"/>
        </w:rPr>
        <w:t>the neural systems that support those functions</w:t>
      </w:r>
      <w:r w:rsidR="00670EA4" w:rsidRPr="00B7506C">
        <w:rPr>
          <w:rFonts w:ascii="Times New Roman" w:hAnsi="Times New Roman" w:cs="Times New Roman"/>
        </w:rPr>
        <w:t xml:space="preserve">. </w:t>
      </w:r>
      <w:r w:rsidR="006702A4" w:rsidRPr="00B7506C">
        <w:rPr>
          <w:rFonts w:ascii="Times New Roman" w:hAnsi="Times New Roman" w:cs="Times New Roman"/>
        </w:rPr>
        <w:t xml:space="preserve">Understanding how the brain functions during different types of memory retrieval is </w:t>
      </w:r>
      <w:r w:rsidR="00892DF9" w:rsidRPr="00B7506C">
        <w:rPr>
          <w:rFonts w:ascii="Times New Roman" w:hAnsi="Times New Roman" w:cs="Times New Roman"/>
        </w:rPr>
        <w:t xml:space="preserve">important for understanding </w:t>
      </w:r>
      <w:r w:rsidR="006702A4" w:rsidRPr="00B7506C">
        <w:rPr>
          <w:rFonts w:ascii="Times New Roman" w:hAnsi="Times New Roman" w:cs="Times New Roman"/>
        </w:rPr>
        <w:t>memory impairment</w:t>
      </w:r>
      <w:r w:rsidR="00BE5239" w:rsidRPr="00B7506C">
        <w:rPr>
          <w:rFonts w:ascii="Times New Roman" w:hAnsi="Times New Roman" w:cs="Times New Roman"/>
        </w:rPr>
        <w:t xml:space="preserve">s </w:t>
      </w:r>
      <w:r w:rsidR="00B56F02" w:rsidRPr="00B7506C">
        <w:rPr>
          <w:rFonts w:ascii="Times New Roman" w:hAnsi="Times New Roman" w:cs="Times New Roman"/>
        </w:rPr>
        <w:t xml:space="preserve">such as those </w:t>
      </w:r>
      <w:r w:rsidR="00BE5239" w:rsidRPr="00B7506C">
        <w:rPr>
          <w:rFonts w:ascii="Times New Roman" w:hAnsi="Times New Roman" w:cs="Times New Roman"/>
        </w:rPr>
        <w:t xml:space="preserve">that result from </w:t>
      </w:r>
      <w:r w:rsidR="00B56F02" w:rsidRPr="00B7506C">
        <w:rPr>
          <w:rFonts w:ascii="Times New Roman" w:hAnsi="Times New Roman" w:cs="Times New Roman"/>
        </w:rPr>
        <w:t xml:space="preserve">traumatic brain injury or from degenerative diseases. Furthermore, an understanding of the cognitive neuroscience of memory retrieval </w:t>
      </w:r>
      <w:r w:rsidR="00892DF9" w:rsidRPr="00B7506C">
        <w:rPr>
          <w:rFonts w:ascii="Times New Roman" w:hAnsi="Times New Roman" w:cs="Times New Roman"/>
        </w:rPr>
        <w:t xml:space="preserve">may </w:t>
      </w:r>
      <w:r w:rsidR="00FA3DB2" w:rsidRPr="00B7506C">
        <w:rPr>
          <w:rFonts w:ascii="Times New Roman" w:hAnsi="Times New Roman" w:cs="Times New Roman"/>
        </w:rPr>
        <w:t xml:space="preserve">also </w:t>
      </w:r>
      <w:r w:rsidR="00892DF9" w:rsidRPr="00B7506C">
        <w:rPr>
          <w:rFonts w:ascii="Times New Roman" w:hAnsi="Times New Roman" w:cs="Times New Roman"/>
        </w:rPr>
        <w:t>inform strategies for improving memory</w:t>
      </w:r>
      <w:r w:rsidR="00C94D74" w:rsidRPr="00B7506C">
        <w:rPr>
          <w:rFonts w:ascii="Times New Roman" w:hAnsi="Times New Roman" w:cs="Times New Roman"/>
        </w:rPr>
        <w:t>.</w:t>
      </w:r>
      <w:r w:rsidR="006702A4" w:rsidRPr="00B7506C">
        <w:rPr>
          <w:rFonts w:ascii="Times New Roman" w:hAnsi="Times New Roman" w:cs="Times New Roman"/>
        </w:rPr>
        <w:t xml:space="preserve"> </w:t>
      </w:r>
    </w:p>
    <w:p w14:paraId="23AC2855" w14:textId="77777777" w:rsidR="00510095" w:rsidRPr="00B7506C" w:rsidRDefault="00510095">
      <w:pPr>
        <w:rPr>
          <w:rFonts w:ascii="Times New Roman" w:hAnsi="Times New Roman" w:cs="Times New Roman"/>
          <w:b/>
        </w:rPr>
      </w:pPr>
    </w:p>
    <w:p w14:paraId="7A1B7A8B" w14:textId="29A0EE80" w:rsidR="00FA6D79" w:rsidRPr="00B7506C" w:rsidRDefault="00FA6D79">
      <w:pPr>
        <w:rPr>
          <w:rFonts w:ascii="Times New Roman" w:hAnsi="Times New Roman" w:cs="Times New Roman"/>
          <w:b/>
        </w:rPr>
      </w:pPr>
      <w:r w:rsidRPr="00B7506C">
        <w:rPr>
          <w:rFonts w:ascii="Times New Roman" w:hAnsi="Times New Roman" w:cs="Times New Roman"/>
          <w:b/>
        </w:rPr>
        <w:t>Legend</w:t>
      </w:r>
    </w:p>
    <w:p w14:paraId="33E4AF10" w14:textId="77777777" w:rsidR="00745705" w:rsidRPr="00B7506C" w:rsidRDefault="00745705">
      <w:pPr>
        <w:rPr>
          <w:rFonts w:ascii="Times New Roman" w:hAnsi="Times New Roman" w:cs="Times New Roman"/>
          <w:b/>
        </w:rPr>
      </w:pPr>
    </w:p>
    <w:p w14:paraId="4EB53079" w14:textId="12D95EA7" w:rsidR="00D82E17" w:rsidRDefault="004F2481" w:rsidP="00D82E17">
      <w:pPr>
        <w:rPr>
          <w:ins w:id="0" w:author="Dennis McGonagle" w:date="2015-08-26T09:52:00Z"/>
        </w:rPr>
      </w:pPr>
      <w:r w:rsidRPr="00B7506C">
        <w:rPr>
          <w:rFonts w:ascii="Times New Roman" w:hAnsi="Times New Roman"/>
          <w:b/>
        </w:rPr>
        <w:t>Figure 1: Remember minus Know</w:t>
      </w:r>
      <w:bookmarkStart w:id="1" w:name="_GoBack"/>
      <w:bookmarkEnd w:id="1"/>
      <w:ins w:id="2" w:author="Dennis McGonagle" w:date="2015-08-26T09:52:00Z">
        <w:r w:rsidR="00D82E17">
          <w:rPr>
            <w:rFonts w:ascii="Times New Roman" w:hAnsi="Times New Roman"/>
          </w:rPr>
          <w:br/>
        </w:r>
        <w:r w:rsidR="00D82E17">
          <w:t xml:space="preserve">Cluster map of Remember minus Know (p &lt; .01, corrected for multiple comparisons). Hippocampus is outlined in yellow. Clusters are overlaid on an average anatomical brain of the study participants. </w:t>
        </w:r>
      </w:ins>
    </w:p>
    <w:p w14:paraId="2DE2A530" w14:textId="5B1BA5D1" w:rsidR="004F2481" w:rsidRPr="00B7506C" w:rsidRDefault="004F2481" w:rsidP="00E37C48">
      <w:pPr>
        <w:rPr>
          <w:rFonts w:ascii="Times New Roman" w:hAnsi="Times New Roman"/>
        </w:rPr>
      </w:pPr>
      <w:del w:id="3" w:author="Dennis McGonagle" w:date="2015-08-26T09:52:00Z">
        <w:r w:rsidRPr="00B7506C" w:rsidDel="00D82E17">
          <w:rPr>
            <w:rFonts w:ascii="Times New Roman" w:hAnsi="Times New Roman"/>
          </w:rPr>
          <w:delText>Cluster map of remember minus know (</w:delText>
        </w:r>
        <w:r w:rsidRPr="00E55488" w:rsidDel="00D82E17">
          <w:rPr>
            <w:rFonts w:ascii="Times New Roman" w:hAnsi="Times New Roman"/>
            <w:i/>
          </w:rPr>
          <w:delText>p</w:delText>
        </w:r>
        <w:r w:rsidRPr="00B7506C" w:rsidDel="00D82E17">
          <w:rPr>
            <w:rFonts w:ascii="Times New Roman" w:hAnsi="Times New Roman"/>
          </w:rPr>
          <w:delText xml:space="preserve"> &lt; </w:delText>
        </w:r>
        <w:r w:rsidR="00E37C48" w:rsidDel="00D82E17">
          <w:rPr>
            <w:rFonts w:ascii="Times New Roman" w:hAnsi="Times New Roman"/>
          </w:rPr>
          <w:delText>0</w:delText>
        </w:r>
        <w:r w:rsidRPr="00B7506C" w:rsidDel="00D82E17">
          <w:rPr>
            <w:rFonts w:ascii="Times New Roman" w:hAnsi="Times New Roman"/>
          </w:rPr>
          <w:delText xml:space="preserve">.01, corrected for multiple comparisons). Clusters are overlaid on an average anatomical brain of the study participants. </w:delText>
        </w:r>
      </w:del>
    </w:p>
    <w:p w14:paraId="148905B5" w14:textId="77777777" w:rsidR="009300A3" w:rsidRPr="00B7506C" w:rsidRDefault="009300A3" w:rsidP="00E37C48">
      <w:pPr>
        <w:rPr>
          <w:rFonts w:ascii="Times New Roman" w:hAnsi="Times New Roman" w:cs="Times New Roman"/>
        </w:rPr>
      </w:pPr>
    </w:p>
    <w:p w14:paraId="7F5C572B" w14:textId="21549B7B" w:rsidR="009300A3" w:rsidRPr="002E0F74" w:rsidRDefault="006D052E" w:rsidP="00E55488">
      <w:pPr>
        <w:widowControl w:val="0"/>
        <w:autoSpaceDE w:val="0"/>
        <w:autoSpaceDN w:val="0"/>
        <w:adjustRightInd w:val="0"/>
        <w:rPr>
          <w:rFonts w:ascii="Times New Roman" w:hAnsi="Times New Roman" w:cs="Times New Roman"/>
        </w:rPr>
      </w:pPr>
      <w:r w:rsidRPr="00B7506C">
        <w:rPr>
          <w:rFonts w:ascii="Times New Roman" w:hAnsi="Times New Roman" w:cs="Times New Roman"/>
          <w:b/>
        </w:rPr>
        <w:t xml:space="preserve">Figure 2. Hippocampal activity over time. </w:t>
      </w:r>
      <w:r w:rsidRPr="00B7506C">
        <w:rPr>
          <w:rFonts w:ascii="Times New Roman" w:hAnsi="Times New Roman" w:cs="Times New Roman"/>
        </w:rPr>
        <w:t xml:space="preserve">Each line shows activity in the hippocampus over the course of trials of each type. “Remember” and “Know” are trials in which participants correctly reported remembering the stimuli. “Miss” trials refer to stimuli that were presented before but not correctly remembered by the participant. “Correct </w:t>
      </w:r>
      <w:r w:rsidR="005F419A">
        <w:rPr>
          <w:rFonts w:ascii="Times New Roman" w:hAnsi="Times New Roman" w:cs="Times New Roman"/>
        </w:rPr>
        <w:t>R</w:t>
      </w:r>
      <w:r w:rsidR="005F419A" w:rsidRPr="00B7506C">
        <w:rPr>
          <w:rFonts w:ascii="Times New Roman" w:hAnsi="Times New Roman" w:cs="Times New Roman"/>
        </w:rPr>
        <w:t>ejections</w:t>
      </w:r>
      <w:r w:rsidRPr="00B7506C">
        <w:rPr>
          <w:rFonts w:ascii="Times New Roman" w:hAnsi="Times New Roman" w:cs="Times New Roman"/>
        </w:rPr>
        <w:t xml:space="preserve">” are new stimuli that participants correctly identified as new. </w:t>
      </w:r>
      <w:r w:rsidRPr="00B7506C">
        <w:rPr>
          <w:rFonts w:ascii="Times New Roman" w:hAnsi="Times New Roman" w:cs="Times New Roman"/>
          <w:i/>
          <w:iCs/>
        </w:rPr>
        <w:t>Y</w:t>
      </w:r>
      <w:r w:rsidRPr="00B7506C">
        <w:rPr>
          <w:rFonts w:ascii="Times New Roman" w:hAnsi="Times New Roman" w:cs="Times New Roman"/>
        </w:rPr>
        <w:t xml:space="preserve">-axis is percent signal change from baseline; </w:t>
      </w:r>
      <w:r w:rsidRPr="00B7506C">
        <w:rPr>
          <w:rFonts w:ascii="Times New Roman" w:hAnsi="Times New Roman" w:cs="Times New Roman"/>
          <w:i/>
          <w:iCs/>
        </w:rPr>
        <w:t>X</w:t>
      </w:r>
      <w:r w:rsidRPr="00B7506C">
        <w:rPr>
          <w:rFonts w:ascii="Times New Roman" w:hAnsi="Times New Roman" w:cs="Times New Roman"/>
        </w:rPr>
        <w:t xml:space="preserve">-axis is time (s) after the onset of the stimulus. </w:t>
      </w:r>
    </w:p>
    <w:p w14:paraId="64AFB222" w14:textId="4245806B" w:rsidR="00555B8F" w:rsidRPr="00B7506C" w:rsidRDefault="00555B8F" w:rsidP="002E1885">
      <w:pPr>
        <w:rPr>
          <w:rFonts w:ascii="Times New Roman" w:hAnsi="Times New Roman" w:cs="Times New Roman"/>
          <w:b/>
        </w:rPr>
      </w:pPr>
    </w:p>
    <w:p w14:paraId="19FDBEC0" w14:textId="6A30F577" w:rsidR="0043044D" w:rsidRPr="00B7506C" w:rsidRDefault="00113944" w:rsidP="00E37C48">
      <w:pPr>
        <w:rPr>
          <w:rFonts w:ascii="Times New Roman" w:hAnsi="Times New Roman" w:cs="Times New Roman"/>
        </w:rPr>
      </w:pPr>
      <w:r w:rsidRPr="00B7506C">
        <w:rPr>
          <w:rFonts w:ascii="Times New Roman" w:hAnsi="Times New Roman" w:cs="Times New Roman"/>
          <w:b/>
        </w:rPr>
        <w:t>References</w:t>
      </w:r>
    </w:p>
    <w:p w14:paraId="098833BE" w14:textId="77777777" w:rsidR="00116877" w:rsidRPr="00B7506C" w:rsidRDefault="00116877" w:rsidP="00157703">
      <w:pPr>
        <w:rPr>
          <w:rFonts w:ascii="Times New Roman" w:hAnsi="Times New Roman"/>
        </w:rPr>
      </w:pPr>
    </w:p>
    <w:p w14:paraId="3CCF9380" w14:textId="77777777" w:rsidR="00116877" w:rsidRPr="00B7506C" w:rsidRDefault="00116877" w:rsidP="00760C34">
      <w:pPr>
        <w:pStyle w:val="EndNoteBibliography"/>
        <w:ind w:left="720" w:hanging="720"/>
        <w:rPr>
          <w:rFonts w:ascii="Times New Roman" w:hAnsi="Times New Roman"/>
          <w:noProof/>
        </w:rPr>
      </w:pPr>
      <w:r w:rsidRPr="00B7506C">
        <w:rPr>
          <w:rFonts w:ascii="Times New Roman" w:hAnsi="Times New Roman"/>
        </w:rPr>
        <w:fldChar w:fldCharType="begin"/>
      </w:r>
      <w:r w:rsidRPr="00B7506C">
        <w:rPr>
          <w:rFonts w:ascii="Times New Roman" w:hAnsi="Times New Roman"/>
        </w:rPr>
        <w:instrText xml:space="preserve"> ADDIN EN.REFLIST </w:instrText>
      </w:r>
      <w:r w:rsidRPr="00B7506C">
        <w:rPr>
          <w:rFonts w:ascii="Times New Roman" w:hAnsi="Times New Roman"/>
        </w:rPr>
        <w:fldChar w:fldCharType="separate"/>
      </w:r>
      <w:r w:rsidRPr="00B7506C">
        <w:rPr>
          <w:rFonts w:ascii="Times New Roman" w:hAnsi="Times New Roman"/>
          <w:noProof/>
        </w:rPr>
        <w:t>1.</w:t>
      </w:r>
      <w:r w:rsidRPr="00B7506C">
        <w:rPr>
          <w:rFonts w:ascii="Times New Roman" w:hAnsi="Times New Roman"/>
          <w:noProof/>
        </w:rPr>
        <w:tab/>
        <w:t xml:space="preserve">Bayley, P.J. &amp; Squire, L.R. Failure to acquire new semantic knowledge in patients with large medial temporal lobe lesions. </w:t>
      </w:r>
      <w:r w:rsidRPr="00B7506C">
        <w:rPr>
          <w:rFonts w:ascii="Times New Roman" w:hAnsi="Times New Roman"/>
          <w:i/>
          <w:noProof/>
        </w:rPr>
        <w:t>Hippocampus</w:t>
      </w:r>
      <w:r w:rsidRPr="00B7506C">
        <w:rPr>
          <w:rFonts w:ascii="Times New Roman" w:hAnsi="Times New Roman"/>
          <w:noProof/>
        </w:rPr>
        <w:t xml:space="preserve"> </w:t>
      </w:r>
      <w:r w:rsidRPr="00B7506C">
        <w:rPr>
          <w:rFonts w:ascii="Times New Roman" w:hAnsi="Times New Roman"/>
          <w:b/>
          <w:noProof/>
        </w:rPr>
        <w:t>15</w:t>
      </w:r>
      <w:r w:rsidRPr="00B7506C">
        <w:rPr>
          <w:rFonts w:ascii="Times New Roman" w:hAnsi="Times New Roman"/>
          <w:noProof/>
        </w:rPr>
        <w:t>, 273-280 (2005).</w:t>
      </w:r>
    </w:p>
    <w:p w14:paraId="76FEC126" w14:textId="77777777" w:rsidR="00116877" w:rsidRPr="00B7506C" w:rsidRDefault="00116877">
      <w:pPr>
        <w:pStyle w:val="EndNoteBibliography"/>
        <w:ind w:left="720" w:hanging="720"/>
        <w:rPr>
          <w:rFonts w:ascii="Times New Roman" w:hAnsi="Times New Roman"/>
          <w:noProof/>
        </w:rPr>
      </w:pPr>
      <w:r w:rsidRPr="00B7506C">
        <w:rPr>
          <w:rFonts w:ascii="Times New Roman" w:hAnsi="Times New Roman"/>
          <w:noProof/>
        </w:rPr>
        <w:t>2.</w:t>
      </w:r>
      <w:r w:rsidRPr="00B7506C">
        <w:rPr>
          <w:rFonts w:ascii="Times New Roman" w:hAnsi="Times New Roman"/>
          <w:noProof/>
        </w:rPr>
        <w:tab/>
        <w:t xml:space="preserve">Cohen, N.J. &amp; Squire, L.R. Preserved learning and retention of pattern-analyzing skill in amnesia: dissociation of knowing how and knowing that. </w:t>
      </w:r>
      <w:r w:rsidRPr="00B7506C">
        <w:rPr>
          <w:rFonts w:ascii="Times New Roman" w:hAnsi="Times New Roman"/>
          <w:i/>
          <w:noProof/>
        </w:rPr>
        <w:t>Science</w:t>
      </w:r>
      <w:r w:rsidRPr="00B7506C">
        <w:rPr>
          <w:rFonts w:ascii="Times New Roman" w:hAnsi="Times New Roman"/>
          <w:noProof/>
        </w:rPr>
        <w:t xml:space="preserve"> </w:t>
      </w:r>
      <w:r w:rsidRPr="00B7506C">
        <w:rPr>
          <w:rFonts w:ascii="Times New Roman" w:hAnsi="Times New Roman"/>
          <w:b/>
          <w:noProof/>
        </w:rPr>
        <w:t>210</w:t>
      </w:r>
      <w:r w:rsidRPr="00B7506C">
        <w:rPr>
          <w:rFonts w:ascii="Times New Roman" w:hAnsi="Times New Roman"/>
          <w:noProof/>
        </w:rPr>
        <w:t>, 207-210 (1980).</w:t>
      </w:r>
    </w:p>
    <w:p w14:paraId="39788975" w14:textId="77777777" w:rsidR="00116877" w:rsidRPr="00B7506C" w:rsidRDefault="00116877">
      <w:pPr>
        <w:pStyle w:val="EndNoteBibliography"/>
        <w:ind w:left="720" w:hanging="720"/>
        <w:rPr>
          <w:rFonts w:ascii="Times New Roman" w:hAnsi="Times New Roman"/>
          <w:noProof/>
        </w:rPr>
      </w:pPr>
      <w:r w:rsidRPr="00B7506C">
        <w:rPr>
          <w:rFonts w:ascii="Times New Roman" w:hAnsi="Times New Roman"/>
          <w:noProof/>
        </w:rPr>
        <w:t>3.</w:t>
      </w:r>
      <w:r w:rsidRPr="00B7506C">
        <w:rPr>
          <w:rFonts w:ascii="Times New Roman" w:hAnsi="Times New Roman"/>
          <w:noProof/>
        </w:rPr>
        <w:tab/>
        <w:t xml:space="preserve">Scoville, W.B. &amp; Milner, B. Loss of recent memory after bilateral hippocampal lesions. </w:t>
      </w:r>
      <w:r w:rsidRPr="00B7506C">
        <w:rPr>
          <w:rFonts w:ascii="Times New Roman" w:hAnsi="Times New Roman"/>
          <w:i/>
          <w:noProof/>
        </w:rPr>
        <w:t>J Neurol Neurosurg Psychiatry</w:t>
      </w:r>
      <w:r w:rsidRPr="00B7506C">
        <w:rPr>
          <w:rFonts w:ascii="Times New Roman" w:hAnsi="Times New Roman"/>
          <w:noProof/>
        </w:rPr>
        <w:t xml:space="preserve"> </w:t>
      </w:r>
      <w:r w:rsidRPr="00B7506C">
        <w:rPr>
          <w:rFonts w:ascii="Times New Roman" w:hAnsi="Times New Roman"/>
          <w:b/>
          <w:noProof/>
        </w:rPr>
        <w:t>20</w:t>
      </w:r>
      <w:r w:rsidRPr="00B7506C">
        <w:rPr>
          <w:rFonts w:ascii="Times New Roman" w:hAnsi="Times New Roman"/>
          <w:noProof/>
        </w:rPr>
        <w:t>, 11-21 (1957).</w:t>
      </w:r>
    </w:p>
    <w:p w14:paraId="3D4B9669" w14:textId="77777777" w:rsidR="00116877" w:rsidRPr="00B7506C" w:rsidRDefault="00116877">
      <w:pPr>
        <w:pStyle w:val="EndNoteBibliography"/>
        <w:ind w:left="720" w:hanging="720"/>
        <w:rPr>
          <w:rFonts w:ascii="Times New Roman" w:hAnsi="Times New Roman"/>
          <w:noProof/>
        </w:rPr>
      </w:pPr>
      <w:r w:rsidRPr="00B7506C">
        <w:rPr>
          <w:rFonts w:ascii="Times New Roman" w:hAnsi="Times New Roman"/>
          <w:noProof/>
        </w:rPr>
        <w:t>4.</w:t>
      </w:r>
      <w:r w:rsidRPr="00B7506C">
        <w:rPr>
          <w:rFonts w:ascii="Times New Roman" w:hAnsi="Times New Roman"/>
          <w:noProof/>
        </w:rPr>
        <w:tab/>
        <w:t xml:space="preserve">Yonelinas, A.P. Components of episodic memory: the contribution of recollection and familiarity. </w:t>
      </w:r>
      <w:r w:rsidRPr="00B7506C">
        <w:rPr>
          <w:rFonts w:ascii="Times New Roman" w:hAnsi="Times New Roman"/>
          <w:i/>
          <w:noProof/>
        </w:rPr>
        <w:t>Philos Trans R Soc Lond B Biol Sci</w:t>
      </w:r>
      <w:r w:rsidRPr="00B7506C">
        <w:rPr>
          <w:rFonts w:ascii="Times New Roman" w:hAnsi="Times New Roman"/>
          <w:noProof/>
        </w:rPr>
        <w:t xml:space="preserve"> </w:t>
      </w:r>
      <w:r w:rsidRPr="00B7506C">
        <w:rPr>
          <w:rFonts w:ascii="Times New Roman" w:hAnsi="Times New Roman"/>
          <w:b/>
          <w:noProof/>
        </w:rPr>
        <w:t>356</w:t>
      </w:r>
      <w:r w:rsidRPr="00B7506C">
        <w:rPr>
          <w:rFonts w:ascii="Times New Roman" w:hAnsi="Times New Roman"/>
          <w:noProof/>
        </w:rPr>
        <w:t>, 1363-1374 (2001).</w:t>
      </w:r>
    </w:p>
    <w:p w14:paraId="355767F5" w14:textId="77777777" w:rsidR="00116877" w:rsidRPr="00B7506C" w:rsidRDefault="00116877" w:rsidP="00976B9C">
      <w:pPr>
        <w:pStyle w:val="EndNoteBibliography"/>
        <w:ind w:left="720" w:hanging="720"/>
        <w:rPr>
          <w:rFonts w:ascii="Times New Roman" w:hAnsi="Times New Roman"/>
          <w:noProof/>
        </w:rPr>
      </w:pPr>
      <w:r w:rsidRPr="00B7506C">
        <w:rPr>
          <w:rFonts w:ascii="Times New Roman" w:hAnsi="Times New Roman"/>
          <w:noProof/>
        </w:rPr>
        <w:t>5.</w:t>
      </w:r>
      <w:r w:rsidRPr="00B7506C">
        <w:rPr>
          <w:rFonts w:ascii="Times New Roman" w:hAnsi="Times New Roman"/>
          <w:noProof/>
        </w:rPr>
        <w:tab/>
        <w:t xml:space="preserve">Gimbel, S.I. &amp; Brewer, J.B. Reaction time, memory strength, and fMRI activity during memory retrieval: Hippocampus and default network are differentially responsive during recollection and familiarity judgments. </w:t>
      </w:r>
      <w:r w:rsidRPr="00B7506C">
        <w:rPr>
          <w:rFonts w:ascii="Times New Roman" w:hAnsi="Times New Roman"/>
          <w:i/>
          <w:noProof/>
        </w:rPr>
        <w:t>Cogn Neurosci</w:t>
      </w:r>
      <w:r w:rsidRPr="00B7506C">
        <w:rPr>
          <w:rFonts w:ascii="Times New Roman" w:hAnsi="Times New Roman"/>
          <w:noProof/>
        </w:rPr>
        <w:t xml:space="preserve"> </w:t>
      </w:r>
      <w:r w:rsidRPr="00B7506C">
        <w:rPr>
          <w:rFonts w:ascii="Times New Roman" w:hAnsi="Times New Roman"/>
          <w:b/>
          <w:noProof/>
        </w:rPr>
        <w:t>2</w:t>
      </w:r>
      <w:r w:rsidRPr="00B7506C">
        <w:rPr>
          <w:rFonts w:ascii="Times New Roman" w:hAnsi="Times New Roman"/>
          <w:noProof/>
        </w:rPr>
        <w:t>, 19-23 (2011).</w:t>
      </w:r>
    </w:p>
    <w:p w14:paraId="796D7F59" w14:textId="0C33ABED" w:rsidR="005C4328" w:rsidRPr="00B7506C" w:rsidRDefault="00116877">
      <w:pPr>
        <w:rPr>
          <w:rFonts w:ascii="Times New Roman" w:hAnsi="Times New Roman"/>
        </w:rPr>
      </w:pPr>
      <w:r w:rsidRPr="00B7506C">
        <w:rPr>
          <w:rFonts w:ascii="Times New Roman" w:hAnsi="Times New Roman"/>
        </w:rPr>
        <w:fldChar w:fldCharType="end"/>
      </w:r>
    </w:p>
    <w:sectPr w:rsidR="005C4328" w:rsidRPr="00B7506C" w:rsidSect="00AF67F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532F7"/>
    <w:multiLevelType w:val="hybridMultilevel"/>
    <w:tmpl w:val="E4342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ED2451"/>
    <w:multiLevelType w:val="hybridMultilevel"/>
    <w:tmpl w:val="BD561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761C8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1AE7F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314D7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dw9pzz8zr5peet2e4v0sv0pweef0zpvs95&quot;&gt;JoVE_EndNote_Library&lt;record-ids&gt;&lt;item&gt;12&lt;/item&gt;&lt;item&gt;13&lt;/item&gt;&lt;item&gt;15&lt;/item&gt;&lt;item&gt;16&lt;/item&gt;&lt;item&gt;17&lt;/item&gt;&lt;/record-ids&gt;&lt;/item&gt;&lt;/Libraries&gt;"/>
  </w:docVars>
  <w:rsids>
    <w:rsidRoot w:val="001366CA"/>
    <w:rsid w:val="00001183"/>
    <w:rsid w:val="00021A59"/>
    <w:rsid w:val="00024CAA"/>
    <w:rsid w:val="000353A8"/>
    <w:rsid w:val="0005248B"/>
    <w:rsid w:val="000554BF"/>
    <w:rsid w:val="00072A43"/>
    <w:rsid w:val="0008199B"/>
    <w:rsid w:val="00085ED3"/>
    <w:rsid w:val="000A19CB"/>
    <w:rsid w:val="000A21E9"/>
    <w:rsid w:val="000A5B59"/>
    <w:rsid w:val="000A5BFD"/>
    <w:rsid w:val="000B0454"/>
    <w:rsid w:val="000C61E3"/>
    <w:rsid w:val="000D623A"/>
    <w:rsid w:val="000D686B"/>
    <w:rsid w:val="001022D3"/>
    <w:rsid w:val="0010330F"/>
    <w:rsid w:val="00104FA9"/>
    <w:rsid w:val="00104FFD"/>
    <w:rsid w:val="00107208"/>
    <w:rsid w:val="001112D8"/>
    <w:rsid w:val="00113944"/>
    <w:rsid w:val="00116877"/>
    <w:rsid w:val="001265E6"/>
    <w:rsid w:val="00126746"/>
    <w:rsid w:val="0012755F"/>
    <w:rsid w:val="001366CA"/>
    <w:rsid w:val="0013721C"/>
    <w:rsid w:val="00157703"/>
    <w:rsid w:val="00166DA7"/>
    <w:rsid w:val="00195EAA"/>
    <w:rsid w:val="0019715C"/>
    <w:rsid w:val="001A7E51"/>
    <w:rsid w:val="001B0ED3"/>
    <w:rsid w:val="001B73AE"/>
    <w:rsid w:val="001C3AE6"/>
    <w:rsid w:val="001C56CD"/>
    <w:rsid w:val="001D6351"/>
    <w:rsid w:val="001D6961"/>
    <w:rsid w:val="001E5451"/>
    <w:rsid w:val="001E5DD1"/>
    <w:rsid w:val="001F11AB"/>
    <w:rsid w:val="001F1A9D"/>
    <w:rsid w:val="001F620B"/>
    <w:rsid w:val="00207AFA"/>
    <w:rsid w:val="002169AA"/>
    <w:rsid w:val="002170E1"/>
    <w:rsid w:val="00236166"/>
    <w:rsid w:val="00237458"/>
    <w:rsid w:val="00241BF6"/>
    <w:rsid w:val="0024714D"/>
    <w:rsid w:val="00247CA2"/>
    <w:rsid w:val="00256F03"/>
    <w:rsid w:val="00257337"/>
    <w:rsid w:val="00266B09"/>
    <w:rsid w:val="002708AD"/>
    <w:rsid w:val="002809AB"/>
    <w:rsid w:val="00280E28"/>
    <w:rsid w:val="0028389D"/>
    <w:rsid w:val="00284030"/>
    <w:rsid w:val="00290F1F"/>
    <w:rsid w:val="002A089A"/>
    <w:rsid w:val="002A6AA8"/>
    <w:rsid w:val="002B463E"/>
    <w:rsid w:val="002B714A"/>
    <w:rsid w:val="002D3199"/>
    <w:rsid w:val="002E0F74"/>
    <w:rsid w:val="002E1885"/>
    <w:rsid w:val="002E6C86"/>
    <w:rsid w:val="00302E6F"/>
    <w:rsid w:val="003055B2"/>
    <w:rsid w:val="00306592"/>
    <w:rsid w:val="003112EE"/>
    <w:rsid w:val="003147CA"/>
    <w:rsid w:val="00315E5C"/>
    <w:rsid w:val="0031700C"/>
    <w:rsid w:val="00323F14"/>
    <w:rsid w:val="00326CCF"/>
    <w:rsid w:val="003333D9"/>
    <w:rsid w:val="0035614C"/>
    <w:rsid w:val="00356829"/>
    <w:rsid w:val="003601F4"/>
    <w:rsid w:val="00366B18"/>
    <w:rsid w:val="003773B6"/>
    <w:rsid w:val="003804D8"/>
    <w:rsid w:val="0038174D"/>
    <w:rsid w:val="00381E5D"/>
    <w:rsid w:val="0039570D"/>
    <w:rsid w:val="003960C6"/>
    <w:rsid w:val="003E086C"/>
    <w:rsid w:val="003E24B9"/>
    <w:rsid w:val="003E3EC0"/>
    <w:rsid w:val="004071D6"/>
    <w:rsid w:val="004072F9"/>
    <w:rsid w:val="00420868"/>
    <w:rsid w:val="00420D46"/>
    <w:rsid w:val="0042139D"/>
    <w:rsid w:val="00426B10"/>
    <w:rsid w:val="0043044D"/>
    <w:rsid w:val="004329AE"/>
    <w:rsid w:val="00442D98"/>
    <w:rsid w:val="0044451A"/>
    <w:rsid w:val="004455EB"/>
    <w:rsid w:val="00462B6D"/>
    <w:rsid w:val="00470204"/>
    <w:rsid w:val="0047147A"/>
    <w:rsid w:val="004725FF"/>
    <w:rsid w:val="00474473"/>
    <w:rsid w:val="0048082C"/>
    <w:rsid w:val="00490E30"/>
    <w:rsid w:val="004927F5"/>
    <w:rsid w:val="004A27E0"/>
    <w:rsid w:val="004A71AF"/>
    <w:rsid w:val="004B30A4"/>
    <w:rsid w:val="004B3722"/>
    <w:rsid w:val="004B6881"/>
    <w:rsid w:val="004C22E0"/>
    <w:rsid w:val="004C4A3E"/>
    <w:rsid w:val="004C7D04"/>
    <w:rsid w:val="004D7D75"/>
    <w:rsid w:val="004E257E"/>
    <w:rsid w:val="004F2481"/>
    <w:rsid w:val="004F389B"/>
    <w:rsid w:val="004F5591"/>
    <w:rsid w:val="004F60FF"/>
    <w:rsid w:val="004F6A43"/>
    <w:rsid w:val="005005A6"/>
    <w:rsid w:val="00510095"/>
    <w:rsid w:val="005116B3"/>
    <w:rsid w:val="0051388A"/>
    <w:rsid w:val="00517CD5"/>
    <w:rsid w:val="00524182"/>
    <w:rsid w:val="00527C7C"/>
    <w:rsid w:val="00533B5C"/>
    <w:rsid w:val="00535D4A"/>
    <w:rsid w:val="005467AC"/>
    <w:rsid w:val="0055287B"/>
    <w:rsid w:val="00555B8F"/>
    <w:rsid w:val="005665FD"/>
    <w:rsid w:val="00567A39"/>
    <w:rsid w:val="005720F8"/>
    <w:rsid w:val="00575EF1"/>
    <w:rsid w:val="005809D7"/>
    <w:rsid w:val="005810CF"/>
    <w:rsid w:val="00583173"/>
    <w:rsid w:val="00587CCF"/>
    <w:rsid w:val="00593858"/>
    <w:rsid w:val="00594A48"/>
    <w:rsid w:val="005A1737"/>
    <w:rsid w:val="005A3272"/>
    <w:rsid w:val="005B1E7D"/>
    <w:rsid w:val="005B2EDE"/>
    <w:rsid w:val="005B4DA2"/>
    <w:rsid w:val="005B7282"/>
    <w:rsid w:val="005C364A"/>
    <w:rsid w:val="005C4328"/>
    <w:rsid w:val="005D2F36"/>
    <w:rsid w:val="005D5EFD"/>
    <w:rsid w:val="005F2146"/>
    <w:rsid w:val="005F419A"/>
    <w:rsid w:val="00606BB1"/>
    <w:rsid w:val="006145F3"/>
    <w:rsid w:val="00617823"/>
    <w:rsid w:val="00627B56"/>
    <w:rsid w:val="0063201F"/>
    <w:rsid w:val="006363D4"/>
    <w:rsid w:val="006458E9"/>
    <w:rsid w:val="006542AC"/>
    <w:rsid w:val="006562EF"/>
    <w:rsid w:val="00661703"/>
    <w:rsid w:val="00661BB0"/>
    <w:rsid w:val="006702A4"/>
    <w:rsid w:val="00670EA4"/>
    <w:rsid w:val="00674A77"/>
    <w:rsid w:val="00677DDB"/>
    <w:rsid w:val="00683310"/>
    <w:rsid w:val="0068368C"/>
    <w:rsid w:val="00695E77"/>
    <w:rsid w:val="006B32C6"/>
    <w:rsid w:val="006B3743"/>
    <w:rsid w:val="006B425B"/>
    <w:rsid w:val="006B4482"/>
    <w:rsid w:val="006C1D2A"/>
    <w:rsid w:val="006C1D51"/>
    <w:rsid w:val="006C4018"/>
    <w:rsid w:val="006C7019"/>
    <w:rsid w:val="006C72D4"/>
    <w:rsid w:val="006D052E"/>
    <w:rsid w:val="006D1182"/>
    <w:rsid w:val="006D1CA4"/>
    <w:rsid w:val="006D7674"/>
    <w:rsid w:val="006E1114"/>
    <w:rsid w:val="006E3F5C"/>
    <w:rsid w:val="006E4E65"/>
    <w:rsid w:val="006E5FB2"/>
    <w:rsid w:val="006E794E"/>
    <w:rsid w:val="006F1E35"/>
    <w:rsid w:val="006F2071"/>
    <w:rsid w:val="007013EC"/>
    <w:rsid w:val="00703EB8"/>
    <w:rsid w:val="0070752D"/>
    <w:rsid w:val="00715D2D"/>
    <w:rsid w:val="007169E0"/>
    <w:rsid w:val="00742434"/>
    <w:rsid w:val="00743B44"/>
    <w:rsid w:val="007446EE"/>
    <w:rsid w:val="00745705"/>
    <w:rsid w:val="00746933"/>
    <w:rsid w:val="00746E59"/>
    <w:rsid w:val="007605B6"/>
    <w:rsid w:val="00760C34"/>
    <w:rsid w:val="00763E31"/>
    <w:rsid w:val="0076536C"/>
    <w:rsid w:val="0077040A"/>
    <w:rsid w:val="00773465"/>
    <w:rsid w:val="007734E4"/>
    <w:rsid w:val="00776F76"/>
    <w:rsid w:val="0078630B"/>
    <w:rsid w:val="00796F8A"/>
    <w:rsid w:val="007A33C3"/>
    <w:rsid w:val="007A7359"/>
    <w:rsid w:val="007A741A"/>
    <w:rsid w:val="007A7D88"/>
    <w:rsid w:val="007C070D"/>
    <w:rsid w:val="007C0841"/>
    <w:rsid w:val="007C18F1"/>
    <w:rsid w:val="007D1AD0"/>
    <w:rsid w:val="007E4FF7"/>
    <w:rsid w:val="007E77B0"/>
    <w:rsid w:val="007F0DDD"/>
    <w:rsid w:val="008100A9"/>
    <w:rsid w:val="0081275F"/>
    <w:rsid w:val="00830642"/>
    <w:rsid w:val="00834AC5"/>
    <w:rsid w:val="0083797F"/>
    <w:rsid w:val="00865153"/>
    <w:rsid w:val="008731B9"/>
    <w:rsid w:val="0087449C"/>
    <w:rsid w:val="00877410"/>
    <w:rsid w:val="00880696"/>
    <w:rsid w:val="00881934"/>
    <w:rsid w:val="00884055"/>
    <w:rsid w:val="00892DF9"/>
    <w:rsid w:val="00893082"/>
    <w:rsid w:val="00893A21"/>
    <w:rsid w:val="0089790B"/>
    <w:rsid w:val="008A5629"/>
    <w:rsid w:val="008B7281"/>
    <w:rsid w:val="008B7BB7"/>
    <w:rsid w:val="008C3DAF"/>
    <w:rsid w:val="008D3DB7"/>
    <w:rsid w:val="008E0F2A"/>
    <w:rsid w:val="008F1287"/>
    <w:rsid w:val="008F2586"/>
    <w:rsid w:val="008F628C"/>
    <w:rsid w:val="00910379"/>
    <w:rsid w:val="00911BD0"/>
    <w:rsid w:val="00914EE9"/>
    <w:rsid w:val="00921E68"/>
    <w:rsid w:val="00922BF7"/>
    <w:rsid w:val="009239EA"/>
    <w:rsid w:val="00924B53"/>
    <w:rsid w:val="0092721C"/>
    <w:rsid w:val="009279F8"/>
    <w:rsid w:val="009300A3"/>
    <w:rsid w:val="00936136"/>
    <w:rsid w:val="00942BF6"/>
    <w:rsid w:val="0094549F"/>
    <w:rsid w:val="0094634F"/>
    <w:rsid w:val="00946995"/>
    <w:rsid w:val="00955EB5"/>
    <w:rsid w:val="009573E8"/>
    <w:rsid w:val="00967E96"/>
    <w:rsid w:val="00975121"/>
    <w:rsid w:val="00976B9C"/>
    <w:rsid w:val="00983D64"/>
    <w:rsid w:val="00993237"/>
    <w:rsid w:val="00995772"/>
    <w:rsid w:val="009A4DB7"/>
    <w:rsid w:val="009A7ACF"/>
    <w:rsid w:val="009C0AB3"/>
    <w:rsid w:val="009C2F3D"/>
    <w:rsid w:val="009C3348"/>
    <w:rsid w:val="009D2805"/>
    <w:rsid w:val="009D7D9E"/>
    <w:rsid w:val="009E0A38"/>
    <w:rsid w:val="009F1414"/>
    <w:rsid w:val="00A0382A"/>
    <w:rsid w:val="00A06E3F"/>
    <w:rsid w:val="00A158DD"/>
    <w:rsid w:val="00A16625"/>
    <w:rsid w:val="00A17439"/>
    <w:rsid w:val="00A37ACD"/>
    <w:rsid w:val="00A448A0"/>
    <w:rsid w:val="00A45202"/>
    <w:rsid w:val="00A478F2"/>
    <w:rsid w:val="00A50E34"/>
    <w:rsid w:val="00A511D0"/>
    <w:rsid w:val="00A547A4"/>
    <w:rsid w:val="00A57BF1"/>
    <w:rsid w:val="00A61DDE"/>
    <w:rsid w:val="00A62D16"/>
    <w:rsid w:val="00A7001C"/>
    <w:rsid w:val="00A73BF5"/>
    <w:rsid w:val="00AA2489"/>
    <w:rsid w:val="00AB085E"/>
    <w:rsid w:val="00AB1150"/>
    <w:rsid w:val="00AC2123"/>
    <w:rsid w:val="00AC2E38"/>
    <w:rsid w:val="00AC42CF"/>
    <w:rsid w:val="00AC5D0D"/>
    <w:rsid w:val="00AD16CB"/>
    <w:rsid w:val="00AF67FC"/>
    <w:rsid w:val="00B07C83"/>
    <w:rsid w:val="00B1535E"/>
    <w:rsid w:val="00B26548"/>
    <w:rsid w:val="00B43B67"/>
    <w:rsid w:val="00B55714"/>
    <w:rsid w:val="00B56F02"/>
    <w:rsid w:val="00B57D6B"/>
    <w:rsid w:val="00B7506C"/>
    <w:rsid w:val="00B92F08"/>
    <w:rsid w:val="00B930C4"/>
    <w:rsid w:val="00B93F1A"/>
    <w:rsid w:val="00B9495C"/>
    <w:rsid w:val="00B95E5F"/>
    <w:rsid w:val="00BB39E5"/>
    <w:rsid w:val="00BC63A2"/>
    <w:rsid w:val="00BD4558"/>
    <w:rsid w:val="00BE266F"/>
    <w:rsid w:val="00BE449E"/>
    <w:rsid w:val="00BE5239"/>
    <w:rsid w:val="00BF3718"/>
    <w:rsid w:val="00C14B74"/>
    <w:rsid w:val="00C16EDD"/>
    <w:rsid w:val="00C206A8"/>
    <w:rsid w:val="00C231E2"/>
    <w:rsid w:val="00C452D4"/>
    <w:rsid w:val="00C46643"/>
    <w:rsid w:val="00C54BF7"/>
    <w:rsid w:val="00C6752C"/>
    <w:rsid w:val="00C7730B"/>
    <w:rsid w:val="00C77D88"/>
    <w:rsid w:val="00C82BEE"/>
    <w:rsid w:val="00C901E2"/>
    <w:rsid w:val="00C94D74"/>
    <w:rsid w:val="00CA2F67"/>
    <w:rsid w:val="00CA5F8D"/>
    <w:rsid w:val="00CB06BD"/>
    <w:rsid w:val="00CB7097"/>
    <w:rsid w:val="00CB7EEE"/>
    <w:rsid w:val="00CC79AE"/>
    <w:rsid w:val="00CD43DB"/>
    <w:rsid w:val="00CE7F5A"/>
    <w:rsid w:val="00D11493"/>
    <w:rsid w:val="00D21323"/>
    <w:rsid w:val="00D215F6"/>
    <w:rsid w:val="00D23524"/>
    <w:rsid w:val="00D23A8F"/>
    <w:rsid w:val="00D240F5"/>
    <w:rsid w:val="00D24417"/>
    <w:rsid w:val="00D30B97"/>
    <w:rsid w:val="00D32485"/>
    <w:rsid w:val="00D40E20"/>
    <w:rsid w:val="00D416DA"/>
    <w:rsid w:val="00D478CA"/>
    <w:rsid w:val="00D47F0C"/>
    <w:rsid w:val="00D50199"/>
    <w:rsid w:val="00D510D6"/>
    <w:rsid w:val="00D51193"/>
    <w:rsid w:val="00D75A39"/>
    <w:rsid w:val="00D75BB5"/>
    <w:rsid w:val="00D75C8D"/>
    <w:rsid w:val="00D75FBA"/>
    <w:rsid w:val="00D8223B"/>
    <w:rsid w:val="00D82E17"/>
    <w:rsid w:val="00D84C4B"/>
    <w:rsid w:val="00DB5ADE"/>
    <w:rsid w:val="00DB7874"/>
    <w:rsid w:val="00DD05A6"/>
    <w:rsid w:val="00DD3BDB"/>
    <w:rsid w:val="00DD6A40"/>
    <w:rsid w:val="00DE61DE"/>
    <w:rsid w:val="00DF002A"/>
    <w:rsid w:val="00E04A99"/>
    <w:rsid w:val="00E07CBC"/>
    <w:rsid w:val="00E353D7"/>
    <w:rsid w:val="00E3550A"/>
    <w:rsid w:val="00E37C48"/>
    <w:rsid w:val="00E40FA5"/>
    <w:rsid w:val="00E54C10"/>
    <w:rsid w:val="00E55488"/>
    <w:rsid w:val="00E617EE"/>
    <w:rsid w:val="00E66B63"/>
    <w:rsid w:val="00E71D84"/>
    <w:rsid w:val="00E76BD2"/>
    <w:rsid w:val="00E92A1B"/>
    <w:rsid w:val="00E932DB"/>
    <w:rsid w:val="00E938B2"/>
    <w:rsid w:val="00E93C86"/>
    <w:rsid w:val="00E94EDF"/>
    <w:rsid w:val="00EB48C2"/>
    <w:rsid w:val="00EC7796"/>
    <w:rsid w:val="00ED4C00"/>
    <w:rsid w:val="00ED75D9"/>
    <w:rsid w:val="00ED761E"/>
    <w:rsid w:val="00EE036B"/>
    <w:rsid w:val="00EE3818"/>
    <w:rsid w:val="00EF1F0C"/>
    <w:rsid w:val="00EF2122"/>
    <w:rsid w:val="00EF5BA8"/>
    <w:rsid w:val="00F23157"/>
    <w:rsid w:val="00F235A1"/>
    <w:rsid w:val="00F254BE"/>
    <w:rsid w:val="00F25F4E"/>
    <w:rsid w:val="00F321F0"/>
    <w:rsid w:val="00F3439C"/>
    <w:rsid w:val="00F4767B"/>
    <w:rsid w:val="00F47B3F"/>
    <w:rsid w:val="00F60B51"/>
    <w:rsid w:val="00F71B87"/>
    <w:rsid w:val="00F74D84"/>
    <w:rsid w:val="00F813DB"/>
    <w:rsid w:val="00F81E56"/>
    <w:rsid w:val="00F86C8B"/>
    <w:rsid w:val="00F870F4"/>
    <w:rsid w:val="00F87972"/>
    <w:rsid w:val="00F93C7C"/>
    <w:rsid w:val="00FA3DB2"/>
    <w:rsid w:val="00FA6D79"/>
    <w:rsid w:val="00FC31F7"/>
    <w:rsid w:val="00FD242A"/>
    <w:rsid w:val="00FD709A"/>
    <w:rsid w:val="00FE3CC1"/>
    <w:rsid w:val="00FE5C37"/>
    <w:rsid w:val="00FF2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C79F04"/>
  <w14:defaultImageDpi w14:val="300"/>
  <w15:docId w15:val="{C06244FC-31E7-474B-B3EB-3CCAD1ED3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74A7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944"/>
    <w:pPr>
      <w:spacing w:after="160" w:line="259" w:lineRule="auto"/>
      <w:ind w:left="720"/>
      <w:contextualSpacing/>
    </w:pPr>
    <w:rPr>
      <w:rFonts w:eastAsiaTheme="minorHAnsi"/>
      <w:sz w:val="22"/>
      <w:szCs w:val="22"/>
    </w:rPr>
  </w:style>
  <w:style w:type="paragraph" w:customStyle="1" w:styleId="EndNoteBibliographyTitle">
    <w:name w:val="EndNote Bibliography Title"/>
    <w:basedOn w:val="Normal"/>
    <w:rsid w:val="0043044D"/>
    <w:pPr>
      <w:jc w:val="center"/>
    </w:pPr>
    <w:rPr>
      <w:rFonts w:ascii="Cambria" w:hAnsi="Cambria"/>
    </w:rPr>
  </w:style>
  <w:style w:type="paragraph" w:customStyle="1" w:styleId="EndNoteBibliography">
    <w:name w:val="EndNote Bibliography"/>
    <w:basedOn w:val="Normal"/>
    <w:rsid w:val="0043044D"/>
    <w:rPr>
      <w:rFonts w:ascii="Cambria" w:hAnsi="Cambria"/>
    </w:rPr>
  </w:style>
  <w:style w:type="paragraph" w:styleId="BalloonText">
    <w:name w:val="Balloon Text"/>
    <w:basedOn w:val="Normal"/>
    <w:link w:val="BalloonTextChar"/>
    <w:uiPriority w:val="99"/>
    <w:semiHidden/>
    <w:unhideWhenUsed/>
    <w:rsid w:val="003E3EC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E3EC0"/>
    <w:rPr>
      <w:rFonts w:ascii="Lucida Grande" w:hAnsi="Lucida Grande" w:cs="Lucida Grande"/>
      <w:sz w:val="18"/>
      <w:szCs w:val="18"/>
    </w:rPr>
  </w:style>
  <w:style w:type="character" w:styleId="Hyperlink">
    <w:name w:val="Hyperlink"/>
    <w:basedOn w:val="DefaultParagraphFont"/>
    <w:uiPriority w:val="99"/>
    <w:unhideWhenUsed/>
    <w:rsid w:val="001A7E51"/>
    <w:rPr>
      <w:color w:val="0000FF" w:themeColor="hyperlink"/>
      <w:u w:val="single"/>
    </w:rPr>
  </w:style>
  <w:style w:type="character" w:styleId="CommentReference">
    <w:name w:val="annotation reference"/>
    <w:basedOn w:val="DefaultParagraphFont"/>
    <w:uiPriority w:val="99"/>
    <w:semiHidden/>
    <w:unhideWhenUsed/>
    <w:rsid w:val="004B3722"/>
    <w:rPr>
      <w:sz w:val="16"/>
      <w:szCs w:val="16"/>
    </w:rPr>
  </w:style>
  <w:style w:type="paragraph" w:styleId="CommentText">
    <w:name w:val="annotation text"/>
    <w:basedOn w:val="Normal"/>
    <w:link w:val="CommentTextChar"/>
    <w:uiPriority w:val="99"/>
    <w:semiHidden/>
    <w:unhideWhenUsed/>
    <w:rsid w:val="004B3722"/>
    <w:rPr>
      <w:sz w:val="20"/>
      <w:szCs w:val="20"/>
    </w:rPr>
  </w:style>
  <w:style w:type="character" w:customStyle="1" w:styleId="CommentTextChar">
    <w:name w:val="Comment Text Char"/>
    <w:basedOn w:val="DefaultParagraphFont"/>
    <w:link w:val="CommentText"/>
    <w:uiPriority w:val="99"/>
    <w:semiHidden/>
    <w:rsid w:val="004B3722"/>
    <w:rPr>
      <w:sz w:val="20"/>
      <w:szCs w:val="20"/>
    </w:rPr>
  </w:style>
  <w:style w:type="paragraph" w:styleId="CommentSubject">
    <w:name w:val="annotation subject"/>
    <w:basedOn w:val="CommentText"/>
    <w:next w:val="CommentText"/>
    <w:link w:val="CommentSubjectChar"/>
    <w:uiPriority w:val="99"/>
    <w:semiHidden/>
    <w:unhideWhenUsed/>
    <w:rsid w:val="004B3722"/>
    <w:rPr>
      <w:b/>
      <w:bCs/>
    </w:rPr>
  </w:style>
  <w:style w:type="character" w:customStyle="1" w:styleId="CommentSubjectChar">
    <w:name w:val="Comment Subject Char"/>
    <w:basedOn w:val="CommentTextChar"/>
    <w:link w:val="CommentSubject"/>
    <w:uiPriority w:val="99"/>
    <w:semiHidden/>
    <w:rsid w:val="004B3722"/>
    <w:rPr>
      <w:b/>
      <w:bCs/>
      <w:sz w:val="20"/>
      <w:szCs w:val="20"/>
    </w:rPr>
  </w:style>
  <w:style w:type="paragraph" w:styleId="Title">
    <w:name w:val="Title"/>
    <w:basedOn w:val="Normal"/>
    <w:next w:val="Normal"/>
    <w:link w:val="TitleChar"/>
    <w:uiPriority w:val="10"/>
    <w:qFormat/>
    <w:rsid w:val="00674A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74A77"/>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674A77"/>
  </w:style>
  <w:style w:type="character" w:customStyle="1" w:styleId="Heading1Char">
    <w:name w:val="Heading 1 Char"/>
    <w:basedOn w:val="DefaultParagraphFont"/>
    <w:link w:val="Heading1"/>
    <w:uiPriority w:val="9"/>
    <w:rsid w:val="00674A77"/>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6719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72C39-3C49-45FE-96A1-F8A9AF9E5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1933</Words>
  <Characters>11020</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BCI User</dc:creator>
  <cp:lastModifiedBy>Dennis McGonagle</cp:lastModifiedBy>
  <cp:revision>2</cp:revision>
  <dcterms:created xsi:type="dcterms:W3CDTF">2015-08-26T13:55:00Z</dcterms:created>
  <dcterms:modified xsi:type="dcterms:W3CDTF">2015-08-26T13:55:00Z</dcterms:modified>
</cp:coreProperties>
</file>